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9447E" w14:textId="77777777" w:rsidR="0074696E" w:rsidRPr="004C6EEE" w:rsidRDefault="0074696E" w:rsidP="00EC40D5">
      <w:pPr>
        <w:pStyle w:val="Sectionbreakfirstpage"/>
      </w:pPr>
    </w:p>
    <w:p w14:paraId="1F659B4C" w14:textId="77777777" w:rsidR="00A62D44" w:rsidRPr="004C6EEE" w:rsidRDefault="00BC63D9" w:rsidP="00EC40D5">
      <w:pPr>
        <w:pStyle w:val="Sectionbreakfirstpage"/>
        <w:sectPr w:rsidR="00A62D44" w:rsidRPr="004C6EEE" w:rsidSect="00E62622">
          <w:headerReference w:type="default" r:id="rId11"/>
          <w:footerReference w:type="default" r:id="rId12"/>
          <w:footerReference w:type="first" r:id="rId13"/>
          <w:pgSz w:w="11906" w:h="16838" w:code="9"/>
          <w:pgMar w:top="454" w:right="851" w:bottom="1418" w:left="851" w:header="340" w:footer="851" w:gutter="0"/>
          <w:cols w:space="708"/>
          <w:docGrid w:linePitch="360"/>
        </w:sectPr>
      </w:pPr>
      <w:r>
        <w:drawing>
          <wp:anchor distT="0" distB="0" distL="114300" distR="114300" simplePos="0" relativeHeight="251658240" behindDoc="1" locked="1" layoutInCell="1" allowOverlap="0" wp14:anchorId="458A6999" wp14:editId="6A01F15D">
            <wp:simplePos x="0" y="0"/>
            <wp:positionH relativeFrom="page">
              <wp:posOffset>0</wp:posOffset>
            </wp:positionH>
            <wp:positionV relativeFrom="page">
              <wp:posOffset>0</wp:posOffset>
            </wp:positionV>
            <wp:extent cx="7556400" cy="1360800"/>
            <wp:effectExtent l="0" t="0" r="63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4"/>
                    <a:stretch>
                      <a:fillRect/>
                    </a:stretch>
                  </pic:blipFill>
                  <pic:spPr>
                    <a:xfrm>
                      <a:off x="0" y="0"/>
                      <a:ext cx="7556400" cy="136080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348"/>
      </w:tblGrid>
      <w:tr w:rsidR="003B5733" w14:paraId="5963FE24" w14:textId="77777777" w:rsidTr="00B07FF7">
        <w:trPr>
          <w:trHeight w:val="622"/>
        </w:trPr>
        <w:tc>
          <w:tcPr>
            <w:tcW w:w="10348" w:type="dxa"/>
            <w:tcMar>
              <w:top w:w="1531" w:type="dxa"/>
              <w:left w:w="0" w:type="dxa"/>
              <w:right w:w="0" w:type="dxa"/>
            </w:tcMar>
          </w:tcPr>
          <w:p w14:paraId="18038076" w14:textId="186F7658" w:rsidR="003B5733" w:rsidRPr="003B5733" w:rsidRDefault="006E3B51" w:rsidP="003B5733">
            <w:pPr>
              <w:pStyle w:val="Documenttitle"/>
            </w:pPr>
            <w:r>
              <w:t>Community pharmacist pilot</w:t>
            </w:r>
          </w:p>
        </w:tc>
      </w:tr>
      <w:tr w:rsidR="003B5733" w14:paraId="2B0FB168" w14:textId="77777777" w:rsidTr="00B07FF7">
        <w:tc>
          <w:tcPr>
            <w:tcW w:w="10348" w:type="dxa"/>
          </w:tcPr>
          <w:p w14:paraId="6C198BA9" w14:textId="22E71EFE" w:rsidR="003B5733" w:rsidRPr="00A1389F" w:rsidRDefault="006E3B51" w:rsidP="005F44C0">
            <w:pPr>
              <w:pStyle w:val="Documentsubtitle"/>
            </w:pPr>
            <w:r>
              <w:t>Stakeholder communications pack (October 2023)</w:t>
            </w:r>
          </w:p>
        </w:tc>
      </w:tr>
      <w:tr w:rsidR="003B5733" w14:paraId="1D099E71" w14:textId="77777777" w:rsidTr="00B07FF7">
        <w:tc>
          <w:tcPr>
            <w:tcW w:w="10348" w:type="dxa"/>
          </w:tcPr>
          <w:p w14:paraId="1415A28C" w14:textId="77777777" w:rsidR="003B5733" w:rsidRPr="001E5058" w:rsidRDefault="003A7219" w:rsidP="001E5058">
            <w:pPr>
              <w:pStyle w:val="Bannermarking"/>
            </w:pPr>
            <w:fldSimple w:instr=" FILLIN  &quot;Type the protective marking&quot; \d OFFICIAL \o  \* MERGEFORMAT ">
              <w:r w:rsidR="009F1300">
                <w:t>OFFICIAL</w:t>
              </w:r>
            </w:fldSimple>
          </w:p>
        </w:tc>
      </w:tr>
    </w:tbl>
    <w:p w14:paraId="721EA635" w14:textId="6E798296" w:rsidR="007173CA" w:rsidRDefault="007173CA" w:rsidP="00D079AA">
      <w:pPr>
        <w:pStyle w:val="Body"/>
      </w:pPr>
    </w:p>
    <w:p w14:paraId="1CDB2AC7" w14:textId="77777777" w:rsidR="00580394" w:rsidRPr="00B519CD" w:rsidRDefault="00580394" w:rsidP="007173CA">
      <w:pPr>
        <w:pStyle w:val="Body"/>
        <w:sectPr w:rsidR="00580394" w:rsidRPr="00B519CD" w:rsidSect="00E62622">
          <w:headerReference w:type="default" r:id="rId15"/>
          <w:type w:val="continuous"/>
          <w:pgSz w:w="11906" w:h="16838" w:code="9"/>
          <w:pgMar w:top="1418" w:right="851" w:bottom="1418" w:left="851" w:header="851" w:footer="851" w:gutter="0"/>
          <w:cols w:space="340"/>
          <w:titlePg/>
          <w:docGrid w:linePitch="360"/>
        </w:sectPr>
      </w:pPr>
    </w:p>
    <w:p w14:paraId="31D69432" w14:textId="77777777" w:rsidR="006E3B51" w:rsidRPr="006E3B51" w:rsidRDefault="006E3B51" w:rsidP="006E3B51">
      <w:pPr>
        <w:pStyle w:val="Heading2"/>
        <w:rPr>
          <w:rFonts w:eastAsia="Times"/>
        </w:rPr>
      </w:pPr>
      <w:r w:rsidRPr="006E3B51">
        <w:rPr>
          <w:rFonts w:eastAsia="Times"/>
        </w:rPr>
        <w:t>Background  </w:t>
      </w:r>
    </w:p>
    <w:p w14:paraId="0FFFFF3C" w14:textId="77777777" w:rsidR="006E3B51" w:rsidRPr="006E3B51" w:rsidRDefault="006E3B51" w:rsidP="006E3B51">
      <w:pPr>
        <w:pStyle w:val="Body"/>
      </w:pPr>
      <w:r w:rsidRPr="006E3B51">
        <w:t>The 12-month Community Pharmacist Pilot (the pilot) allows people to have some healthcare treatment in a local pharmacy instead of going to a doctor.   </w:t>
      </w:r>
    </w:p>
    <w:p w14:paraId="6AEF55B2" w14:textId="77777777" w:rsidR="006E3B51" w:rsidRPr="006E3B51" w:rsidRDefault="006E3B51" w:rsidP="006E3B51">
      <w:pPr>
        <w:pStyle w:val="Body"/>
      </w:pPr>
      <w:r w:rsidRPr="006E3B51">
        <w:t>Evaluation of the pilot will help the Department of Health (the department) determine if this is a useful way for people to get treatment more quickly or closer to home for some common medical conditions.   </w:t>
      </w:r>
    </w:p>
    <w:p w14:paraId="7AB770A4" w14:textId="77777777" w:rsidR="006E3B51" w:rsidRPr="006E3B51" w:rsidRDefault="006E3B51" w:rsidP="006E3B51">
      <w:pPr>
        <w:pStyle w:val="Heading2"/>
        <w:rPr>
          <w:rFonts w:eastAsia="Times"/>
        </w:rPr>
      </w:pPr>
      <w:r w:rsidRPr="006E3B51">
        <w:rPr>
          <w:rFonts w:eastAsia="Times"/>
        </w:rPr>
        <w:t>Branding and promotion </w:t>
      </w:r>
    </w:p>
    <w:p w14:paraId="6A6941D4" w14:textId="77777777" w:rsidR="006E3B51" w:rsidRPr="006E3B51" w:rsidRDefault="006E3B51" w:rsidP="006E3B51">
      <w:pPr>
        <w:pStyle w:val="Body"/>
      </w:pPr>
      <w:r w:rsidRPr="006E3B51">
        <w:t xml:space="preserve">To ensure consistency of branding, the department asks participating pharmacies to use the provided communications materials in their promotion of pilot services: </w:t>
      </w:r>
      <w:hyperlink r:id="rId16" w:tgtFrame="_blank" w:history="1">
        <w:r w:rsidRPr="006E3B51">
          <w:rPr>
            <w:rStyle w:val="Hyperlink"/>
          </w:rPr>
          <w:t>https://www.health.vic.gov.au/primary-care/victorian-community-pharmacist-statewide-pilot-resources-for-pharmacists</w:t>
        </w:r>
      </w:hyperlink>
      <w:r w:rsidRPr="006E3B51">
        <w:t>.  </w:t>
      </w:r>
    </w:p>
    <w:p w14:paraId="630F64C4" w14:textId="77777777" w:rsidR="006E3B51" w:rsidRPr="006E3B51" w:rsidRDefault="006E3B51" w:rsidP="006E3B51">
      <w:pPr>
        <w:pStyle w:val="Body"/>
      </w:pPr>
      <w:r w:rsidRPr="006E3B51">
        <w:t>These materials will continue to be reviewed and updated according to consumer and other stakeholder feedback. </w:t>
      </w:r>
    </w:p>
    <w:p w14:paraId="60998B9E" w14:textId="31C9C6A5" w:rsidR="006E3B51" w:rsidRPr="006E3B51" w:rsidRDefault="006E3B51" w:rsidP="006E3B51">
      <w:pPr>
        <w:pStyle w:val="Body"/>
      </w:pPr>
      <w:r w:rsidRPr="006E3B51">
        <w:t xml:space="preserve">The department will promote the pilot at key stages. </w:t>
      </w:r>
      <w:proofErr w:type="spellStart"/>
      <w:r w:rsidRPr="006E3B51">
        <w:t>Pariticpating</w:t>
      </w:r>
      <w:proofErr w:type="spellEnd"/>
      <w:r w:rsidRPr="006E3B51">
        <w:t xml:space="preserve"> pharmacies and other stakeholders are encouraged to utilise the provided materials for promotion within their own networks. See Appendix 1 for sample social posts and newsletter/web article content. </w:t>
      </w:r>
    </w:p>
    <w:p w14:paraId="7D8E131F" w14:textId="77777777" w:rsidR="006E3B51" w:rsidRPr="006E3B51" w:rsidRDefault="006E3B51" w:rsidP="006E3B51">
      <w:pPr>
        <w:pStyle w:val="Body"/>
      </w:pPr>
      <w:r w:rsidRPr="006E3B51">
        <w:t>The Better Health Channel page (</w:t>
      </w:r>
      <w:hyperlink r:id="rId17" w:tgtFrame="_blank" w:history="1">
        <w:r w:rsidRPr="006E3B51">
          <w:rPr>
            <w:rStyle w:val="Hyperlink"/>
          </w:rPr>
          <w:t>https://www.betterhealth.vic.gov.au/community-pharmacist-pilot</w:t>
        </w:r>
      </w:hyperlink>
      <w:r w:rsidRPr="006E3B51">
        <w:t>) will serve as the ‘single source of truth’ for public messaging and participating pharmacy details. Please use this link for general promotion of pilot services. </w:t>
      </w:r>
    </w:p>
    <w:p w14:paraId="4E808D96" w14:textId="77777777" w:rsidR="006E3B51" w:rsidRPr="006E3B51" w:rsidRDefault="006E3B51" w:rsidP="006E3B51">
      <w:pPr>
        <w:pStyle w:val="Heading2"/>
        <w:rPr>
          <w:rFonts w:eastAsia="Times"/>
        </w:rPr>
      </w:pPr>
      <w:r w:rsidRPr="006E3B51">
        <w:rPr>
          <w:rFonts w:eastAsia="Times"/>
        </w:rPr>
        <w:t>Key messages  </w:t>
      </w:r>
    </w:p>
    <w:p w14:paraId="34C4A11D" w14:textId="77777777" w:rsidR="006E3B51" w:rsidRPr="006E3B51" w:rsidRDefault="006E3B51" w:rsidP="006E3B51">
      <w:pPr>
        <w:pStyle w:val="Body"/>
      </w:pPr>
      <w:r w:rsidRPr="006E3B51">
        <w:t>Please use these messages when communicating publicly about your service.  </w:t>
      </w:r>
    </w:p>
    <w:p w14:paraId="7665A568" w14:textId="77777777" w:rsidR="006E3B51" w:rsidRPr="006E3B51" w:rsidRDefault="006E3B51" w:rsidP="006E3B51">
      <w:pPr>
        <w:pStyle w:val="Body"/>
        <w:numPr>
          <w:ilvl w:val="0"/>
          <w:numId w:val="40"/>
        </w:numPr>
      </w:pPr>
      <w:r w:rsidRPr="006E3B51">
        <w:t xml:space="preserve">The </w:t>
      </w:r>
      <w:proofErr w:type="spellStart"/>
      <w:r w:rsidRPr="006E3B51">
        <w:t>statewide</w:t>
      </w:r>
      <w:proofErr w:type="spellEnd"/>
      <w:r w:rsidRPr="006E3B51">
        <w:t xml:space="preserve"> pilot will help to make it easier and cheaper for Victorians to get the healthcare they need for some common health conditions.    </w:t>
      </w:r>
    </w:p>
    <w:p w14:paraId="348778C0" w14:textId="77777777" w:rsidR="006E3B51" w:rsidRPr="006E3B51" w:rsidRDefault="006E3B51" w:rsidP="006E3B51">
      <w:pPr>
        <w:pStyle w:val="Body"/>
        <w:numPr>
          <w:ilvl w:val="0"/>
          <w:numId w:val="40"/>
        </w:numPr>
      </w:pPr>
      <w:r w:rsidRPr="006E3B51">
        <w:t>Communities with participating pharmacies can now easily access more local services – especially in areas where it is hard to get a GP appointment.  </w:t>
      </w:r>
    </w:p>
    <w:p w14:paraId="4C301BDD" w14:textId="77777777" w:rsidR="006E3B51" w:rsidRPr="006E3B51" w:rsidRDefault="006E3B51" w:rsidP="006E3B51">
      <w:pPr>
        <w:pStyle w:val="Body"/>
        <w:numPr>
          <w:ilvl w:val="0"/>
          <w:numId w:val="40"/>
        </w:numPr>
      </w:pPr>
      <w:r w:rsidRPr="006E3B51">
        <w:t xml:space="preserve">To check if your local pharmacy is providing additional services, visit </w:t>
      </w:r>
      <w:hyperlink r:id="rId18" w:tgtFrame="_blank" w:history="1">
        <w:r w:rsidRPr="006E3B51">
          <w:rPr>
            <w:rStyle w:val="Hyperlink"/>
          </w:rPr>
          <w:t>https://www.betterhealth.vic.gov.au/community-pharmacist-pilot</w:t>
        </w:r>
      </w:hyperlink>
      <w:r w:rsidRPr="006E3B51">
        <w:t>.   </w:t>
      </w:r>
    </w:p>
    <w:p w14:paraId="6CA9DD60" w14:textId="7046EC65" w:rsidR="006E3B51" w:rsidRPr="006E3B51" w:rsidRDefault="006E3B51" w:rsidP="006E3B51">
      <w:pPr>
        <w:pStyle w:val="Body"/>
      </w:pPr>
      <w:r w:rsidRPr="006E3B51">
        <w:t xml:space="preserve">From October 2023, participating local pharmacies can provide antibiotics for uncomplicated urinary tract infections (UTIs) in women and continued supply of oral contraceptive pills. </w:t>
      </w:r>
      <w:r w:rsidRPr="00CF1864">
        <w:t>Some pharmacies can also provide administer some</w:t>
      </w:r>
      <w:r w:rsidR="00CF1864" w:rsidRPr="00CF1864">
        <w:t xml:space="preserve"> </w:t>
      </w:r>
      <w:r w:rsidRPr="00CF1864">
        <w:t>more vaccinations, including and advice for overseas travel</w:t>
      </w:r>
      <w:r w:rsidRPr="006E3B51">
        <w:t xml:space="preserve"> and more health vaccines. Treatments for some minor skin conditions will be available later in the Pilot.   </w:t>
      </w:r>
    </w:p>
    <w:p w14:paraId="4B9EA1E3" w14:textId="77777777" w:rsidR="006E3B51" w:rsidRPr="00CF1864" w:rsidRDefault="006E3B51" w:rsidP="006E3B51">
      <w:pPr>
        <w:pStyle w:val="Body"/>
      </w:pPr>
      <w:r w:rsidRPr="006E3B51">
        <w:lastRenderedPageBreak/>
        <w:t xml:space="preserve">You will not have to pay for the consultation, which means your costs will be the same as if you went to a bulk-billing GP for treatment. Some </w:t>
      </w:r>
      <w:r w:rsidRPr="00CF1864">
        <w:t>pharmacies my charge a fee for travel health/vaccination consultation, plus the cost of any administered vaccines.    </w:t>
      </w:r>
    </w:p>
    <w:p w14:paraId="1FB55E9A" w14:textId="77777777" w:rsidR="006E3B51" w:rsidRPr="006E3B51" w:rsidRDefault="006E3B51" w:rsidP="006E3B51">
      <w:pPr>
        <w:pStyle w:val="Body"/>
      </w:pPr>
      <w:r w:rsidRPr="006E3B51">
        <w:t>The Victorian Government is helping communities get greater access to the right care, in the right place, at the right time while helping to ease pressure on our broader health system.  </w:t>
      </w:r>
    </w:p>
    <w:p w14:paraId="0BFB0B52" w14:textId="77777777" w:rsidR="006E3B51" w:rsidRPr="006E3B51" w:rsidRDefault="006E3B51" w:rsidP="006E3B51">
      <w:pPr>
        <w:pStyle w:val="Body"/>
      </w:pPr>
      <w:r w:rsidRPr="006E3B51">
        <w:t xml:space="preserve">To check if your local pharmacy is providing additional services, and for more information, visit </w:t>
      </w:r>
      <w:hyperlink r:id="rId19" w:tgtFrame="_blank" w:history="1">
        <w:r w:rsidRPr="006E3B51">
          <w:rPr>
            <w:rStyle w:val="Hyperlink"/>
          </w:rPr>
          <w:t>https://www.betterhealth.vic.gov.au/community-pharmacist-pilot</w:t>
        </w:r>
      </w:hyperlink>
      <w:r w:rsidRPr="006E3B51">
        <w:t>. </w:t>
      </w:r>
    </w:p>
    <w:p w14:paraId="78311B71" w14:textId="77777777" w:rsidR="006E3B51" w:rsidRDefault="006E3B51" w:rsidP="006E3B51">
      <w:pPr>
        <w:spacing w:after="0" w:line="240" w:lineRule="auto"/>
        <w:rPr>
          <w:rFonts w:eastAsia="Times"/>
        </w:rPr>
      </w:pPr>
    </w:p>
    <w:p w14:paraId="38EE064E" w14:textId="3070F343" w:rsidR="006E3B51" w:rsidRPr="006E3B51" w:rsidRDefault="006E3B51" w:rsidP="006E3B51">
      <w:pPr>
        <w:pStyle w:val="Heading2"/>
        <w:rPr>
          <w:rFonts w:eastAsia="Times"/>
        </w:rPr>
      </w:pPr>
      <w:r w:rsidRPr="006E3B51">
        <w:rPr>
          <w:rFonts w:eastAsia="Times"/>
        </w:rPr>
        <w:t>Appendix 1 – marketing content </w:t>
      </w:r>
    </w:p>
    <w:p w14:paraId="1E74BD0C" w14:textId="77777777" w:rsidR="006E3B51" w:rsidRPr="006E3B51" w:rsidRDefault="006E3B51" w:rsidP="006E3B51">
      <w:pPr>
        <w:pStyle w:val="Body"/>
      </w:pPr>
      <w:r w:rsidRPr="006E3B51">
        <w:t xml:space="preserve">An editable flyer and posters (along with social assets and other collateral) are available for download at: </w:t>
      </w:r>
      <w:hyperlink r:id="rId20" w:tgtFrame="_blank" w:history="1">
        <w:r w:rsidRPr="006E3B51">
          <w:rPr>
            <w:rStyle w:val="Hyperlink"/>
          </w:rPr>
          <w:t>https://www.health.vic.gov.au/primary-care/victorian-community-pharmacist-statewide-pilot-resources-for-pharmacists</w:t>
        </w:r>
      </w:hyperlink>
      <w:r w:rsidRPr="006E3B51">
        <w:t>.  </w:t>
      </w:r>
    </w:p>
    <w:p w14:paraId="7F853F9C" w14:textId="77777777" w:rsidR="006E3B51" w:rsidRPr="006E3B51" w:rsidRDefault="006E3B51" w:rsidP="006E3B51">
      <w:pPr>
        <w:pStyle w:val="Heading3"/>
      </w:pPr>
      <w:r w:rsidRPr="006E3B51">
        <w:t>Social media </w:t>
      </w:r>
    </w:p>
    <w:tbl>
      <w:tblPr>
        <w:tblW w:w="10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2"/>
        <w:gridCol w:w="3815"/>
        <w:gridCol w:w="5571"/>
      </w:tblGrid>
      <w:tr w:rsidR="006E3B51" w:rsidRPr="006E3B51" w14:paraId="20C5535E" w14:textId="77777777" w:rsidTr="006E3B51">
        <w:trPr>
          <w:trHeight w:val="300"/>
        </w:trPr>
        <w:tc>
          <w:tcPr>
            <w:tcW w:w="1162" w:type="dxa"/>
            <w:tcBorders>
              <w:top w:val="single" w:sz="6" w:space="0" w:color="auto"/>
              <w:left w:val="single" w:sz="6" w:space="0" w:color="auto"/>
              <w:bottom w:val="single" w:sz="6" w:space="0" w:color="auto"/>
              <w:right w:val="single" w:sz="6" w:space="0" w:color="auto"/>
            </w:tcBorders>
            <w:shd w:val="clear" w:color="auto" w:fill="auto"/>
            <w:hideMark/>
          </w:tcPr>
          <w:p w14:paraId="35E6441A" w14:textId="77777777" w:rsidR="006E3B51" w:rsidRPr="006E3B51" w:rsidRDefault="006E3B51" w:rsidP="006E3B51">
            <w:pPr>
              <w:pStyle w:val="Body"/>
            </w:pPr>
            <w:r w:rsidRPr="006E3B51">
              <w:rPr>
                <w:b/>
                <w:bCs/>
              </w:rPr>
              <w:t>Platform</w:t>
            </w:r>
            <w:r w:rsidRPr="006E3B51">
              <w:t> </w:t>
            </w:r>
          </w:p>
        </w:tc>
        <w:tc>
          <w:tcPr>
            <w:tcW w:w="3494" w:type="dxa"/>
            <w:tcBorders>
              <w:top w:val="single" w:sz="6" w:space="0" w:color="auto"/>
              <w:left w:val="single" w:sz="6" w:space="0" w:color="auto"/>
              <w:bottom w:val="single" w:sz="6" w:space="0" w:color="auto"/>
              <w:right w:val="single" w:sz="6" w:space="0" w:color="auto"/>
            </w:tcBorders>
            <w:shd w:val="clear" w:color="auto" w:fill="auto"/>
            <w:hideMark/>
          </w:tcPr>
          <w:p w14:paraId="5DCF59CF" w14:textId="77777777" w:rsidR="006E3B51" w:rsidRPr="006E3B51" w:rsidRDefault="006E3B51" w:rsidP="006E3B51">
            <w:pPr>
              <w:pStyle w:val="Body"/>
            </w:pPr>
            <w:r w:rsidRPr="006E3B51">
              <w:rPr>
                <w:b/>
                <w:bCs/>
              </w:rPr>
              <w:t>Text</w:t>
            </w:r>
            <w:r w:rsidRPr="006E3B51">
              <w:t> </w:t>
            </w:r>
          </w:p>
        </w:tc>
        <w:tc>
          <w:tcPr>
            <w:tcW w:w="5532" w:type="dxa"/>
            <w:tcBorders>
              <w:top w:val="single" w:sz="6" w:space="0" w:color="auto"/>
              <w:left w:val="single" w:sz="6" w:space="0" w:color="auto"/>
              <w:bottom w:val="single" w:sz="6" w:space="0" w:color="auto"/>
              <w:right w:val="single" w:sz="6" w:space="0" w:color="auto"/>
            </w:tcBorders>
            <w:shd w:val="clear" w:color="auto" w:fill="auto"/>
            <w:hideMark/>
          </w:tcPr>
          <w:p w14:paraId="76B53529" w14:textId="77777777" w:rsidR="006E3B51" w:rsidRPr="006E3B51" w:rsidRDefault="006E3B51" w:rsidP="006E3B51">
            <w:pPr>
              <w:pStyle w:val="Body"/>
            </w:pPr>
            <w:r w:rsidRPr="006E3B51">
              <w:rPr>
                <w:b/>
                <w:bCs/>
              </w:rPr>
              <w:t>Assets</w:t>
            </w:r>
            <w:r w:rsidRPr="006E3B51">
              <w:t> </w:t>
            </w:r>
          </w:p>
        </w:tc>
      </w:tr>
      <w:tr w:rsidR="006E3B51" w:rsidRPr="006E3B51" w14:paraId="0DB39E67" w14:textId="77777777" w:rsidTr="006E3B51">
        <w:trPr>
          <w:trHeight w:val="300"/>
        </w:trPr>
        <w:tc>
          <w:tcPr>
            <w:tcW w:w="1162" w:type="dxa"/>
            <w:tcBorders>
              <w:top w:val="single" w:sz="6" w:space="0" w:color="auto"/>
              <w:left w:val="single" w:sz="6" w:space="0" w:color="auto"/>
              <w:bottom w:val="single" w:sz="6" w:space="0" w:color="auto"/>
              <w:right w:val="single" w:sz="6" w:space="0" w:color="auto"/>
            </w:tcBorders>
            <w:shd w:val="clear" w:color="auto" w:fill="auto"/>
            <w:hideMark/>
          </w:tcPr>
          <w:p w14:paraId="4D1BFF29" w14:textId="77777777" w:rsidR="006E3B51" w:rsidRPr="006E3B51" w:rsidRDefault="006E3B51" w:rsidP="006E3B51">
            <w:pPr>
              <w:pStyle w:val="Body"/>
              <w:rPr>
                <w:sz w:val="18"/>
                <w:szCs w:val="18"/>
              </w:rPr>
            </w:pPr>
            <w:r w:rsidRPr="006E3B51">
              <w:rPr>
                <w:sz w:val="18"/>
                <w:szCs w:val="18"/>
              </w:rPr>
              <w:t>Facebook </w:t>
            </w:r>
          </w:p>
        </w:tc>
        <w:tc>
          <w:tcPr>
            <w:tcW w:w="3494" w:type="dxa"/>
            <w:tcBorders>
              <w:top w:val="single" w:sz="6" w:space="0" w:color="auto"/>
              <w:left w:val="single" w:sz="6" w:space="0" w:color="auto"/>
              <w:bottom w:val="single" w:sz="6" w:space="0" w:color="auto"/>
              <w:right w:val="single" w:sz="6" w:space="0" w:color="auto"/>
            </w:tcBorders>
            <w:shd w:val="clear" w:color="auto" w:fill="auto"/>
            <w:hideMark/>
          </w:tcPr>
          <w:p w14:paraId="4618A2B5" w14:textId="77777777" w:rsidR="006E3B51" w:rsidRPr="006E3B51" w:rsidRDefault="006E3B51" w:rsidP="006E3B51">
            <w:pPr>
              <w:pStyle w:val="Body"/>
            </w:pPr>
            <w:r w:rsidRPr="006E3B51">
              <w:t>The Community Pharmacist Pilot allows people to receive some treatment at a local pharmacy without needing to see a doctor to get a prescription first.  </w:t>
            </w:r>
          </w:p>
          <w:p w14:paraId="3A26D94A" w14:textId="7C1B8977" w:rsidR="006E3B51" w:rsidRPr="006E3B51" w:rsidRDefault="006E3B51" w:rsidP="006E3B51">
            <w:pPr>
              <w:pStyle w:val="Body"/>
            </w:pPr>
            <w:r w:rsidRPr="006E3B51">
              <w:t>This 12-month pilot allows pharmacy treatments for: </w:t>
            </w:r>
            <w:r w:rsidRPr="006E3B51">
              <w:br/>
              <w:t> </w:t>
            </w:r>
            <w:r w:rsidRPr="006E3B51">
              <w:br/>
            </w:r>
            <w:r w:rsidRPr="006E3B51">
              <w:rPr>
                <w:rFonts w:ascii="Segoe UI Emoji" w:hAnsi="Segoe UI Emoji" w:cs="Segoe UI Emoji"/>
              </w:rPr>
              <w:t>🔵</w:t>
            </w:r>
            <w:r w:rsidRPr="006E3B51">
              <w:t xml:space="preserve"> Resupply of the contraceptive pill without a prescription </w:t>
            </w:r>
            <w:r w:rsidRPr="006E3B51">
              <w:br/>
            </w:r>
            <w:r w:rsidRPr="006E3B51">
              <w:rPr>
                <w:rFonts w:ascii="Segoe UI Emoji" w:hAnsi="Segoe UI Emoji" w:cs="Segoe UI Emoji"/>
              </w:rPr>
              <w:t>🔵</w:t>
            </w:r>
            <w:r w:rsidRPr="006E3B51">
              <w:t xml:space="preserve"> Uncomplicated urinary tract infection  </w:t>
            </w:r>
            <w:r w:rsidRPr="006E3B51">
              <w:br/>
            </w:r>
            <w:r w:rsidRPr="006E3B51">
              <w:rPr>
                <w:rFonts w:ascii="Segoe UI Emoji" w:hAnsi="Segoe UI Emoji" w:cs="Segoe UI Emoji"/>
              </w:rPr>
              <w:t>🔵</w:t>
            </w:r>
            <w:r w:rsidRPr="006E3B51">
              <w:t xml:space="preserve"> </w:t>
            </w:r>
            <w:r w:rsidR="00CF1864">
              <w:t xml:space="preserve">Provision </w:t>
            </w:r>
            <w:r w:rsidRPr="00CF1864">
              <w:t>of</w:t>
            </w:r>
            <w:r w:rsidRPr="006E3B51">
              <w:t xml:space="preserve"> travel and public health vaccines  </w:t>
            </w:r>
            <w:r w:rsidRPr="006E3B51">
              <w:br/>
              <w:t>This pilot is especially beneficial for women and individuals in areas with limited access to general practitioners.  </w:t>
            </w:r>
          </w:p>
          <w:p w14:paraId="7F6AB60F" w14:textId="77777777" w:rsidR="006E3B51" w:rsidRPr="006E3B51" w:rsidRDefault="006E3B51" w:rsidP="006E3B51">
            <w:pPr>
              <w:pStyle w:val="Body"/>
            </w:pPr>
            <w:r w:rsidRPr="006E3B51">
              <w:t xml:space="preserve">To check if your local pharmacy is providing the new services, and for more information, visit: </w:t>
            </w:r>
            <w:hyperlink r:id="rId21" w:tgtFrame="_blank" w:history="1">
              <w:r w:rsidRPr="006E3B51">
                <w:rPr>
                  <w:rStyle w:val="Hyperlink"/>
                </w:rPr>
                <w:t>https://www.betterhealth.vic.gov.au/community-pharmacist-pilot</w:t>
              </w:r>
            </w:hyperlink>
            <w:r w:rsidRPr="006E3B51">
              <w:t>  </w:t>
            </w:r>
          </w:p>
          <w:p w14:paraId="3BD756E9" w14:textId="77777777" w:rsidR="006E3B51" w:rsidRPr="006E3B51" w:rsidRDefault="006E3B51" w:rsidP="006E3B51">
            <w:pPr>
              <w:pStyle w:val="Body"/>
            </w:pPr>
            <w:r w:rsidRPr="006E3B51">
              <w:t> </w:t>
            </w:r>
          </w:p>
        </w:tc>
        <w:tc>
          <w:tcPr>
            <w:tcW w:w="5532" w:type="dxa"/>
            <w:tcBorders>
              <w:top w:val="single" w:sz="6" w:space="0" w:color="auto"/>
              <w:left w:val="single" w:sz="6" w:space="0" w:color="auto"/>
              <w:bottom w:val="single" w:sz="6" w:space="0" w:color="auto"/>
              <w:right w:val="single" w:sz="6" w:space="0" w:color="auto"/>
            </w:tcBorders>
            <w:shd w:val="clear" w:color="auto" w:fill="auto"/>
            <w:hideMark/>
          </w:tcPr>
          <w:p w14:paraId="4F2DED0E" w14:textId="77777777" w:rsidR="006E3B51" w:rsidRPr="006E3B51" w:rsidRDefault="006E3B51" w:rsidP="006E3B51">
            <w:pPr>
              <w:pStyle w:val="Body"/>
            </w:pPr>
            <w:r w:rsidRPr="006E3B51">
              <w:t>Animated video: </w:t>
            </w:r>
          </w:p>
          <w:p w14:paraId="2FEC05B5" w14:textId="31C70C73" w:rsidR="006E3B51" w:rsidRPr="006E3B51" w:rsidRDefault="006E3B51" w:rsidP="006E3B51">
            <w:pPr>
              <w:pStyle w:val="Body"/>
            </w:pPr>
            <w:r w:rsidRPr="006E3B51">
              <w:rPr>
                <w:noProof/>
              </w:rPr>
              <w:drawing>
                <wp:inline distT="0" distB="0" distL="0" distR="0" wp14:anchorId="42B72461" wp14:editId="6CDF2E4B">
                  <wp:extent cx="3475767" cy="34480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96065" cy="3468187"/>
                          </a:xfrm>
                          <a:prstGeom prst="rect">
                            <a:avLst/>
                          </a:prstGeom>
                          <a:noFill/>
                          <a:ln>
                            <a:noFill/>
                          </a:ln>
                        </pic:spPr>
                      </pic:pic>
                    </a:graphicData>
                  </a:graphic>
                </wp:inline>
              </w:drawing>
            </w:r>
            <w:r w:rsidRPr="006E3B51">
              <w:t> </w:t>
            </w:r>
          </w:p>
          <w:p w14:paraId="0CA3BF82" w14:textId="77777777" w:rsidR="006E3B51" w:rsidRPr="006E3B51" w:rsidRDefault="006E3B51" w:rsidP="006E3B51">
            <w:pPr>
              <w:pStyle w:val="Body"/>
            </w:pPr>
            <w:r w:rsidRPr="006E3B51">
              <w:t xml:space="preserve">Department of Health post: </w:t>
            </w:r>
            <w:hyperlink r:id="rId23" w:tgtFrame="_blank" w:history="1">
              <w:r w:rsidRPr="006E3B51">
                <w:rPr>
                  <w:rStyle w:val="Hyperlink"/>
                </w:rPr>
                <w:t>https://www.facebook.com/VicGovDH/videos/1483159632528593/</w:t>
              </w:r>
            </w:hyperlink>
            <w:r w:rsidRPr="006E3B51">
              <w:t>  </w:t>
            </w:r>
          </w:p>
          <w:p w14:paraId="00F68E09" w14:textId="77777777" w:rsidR="006E3B51" w:rsidRPr="006E3B51" w:rsidRDefault="006E3B51" w:rsidP="006E3B51">
            <w:pPr>
              <w:pStyle w:val="Body"/>
            </w:pPr>
            <w:r w:rsidRPr="006E3B51">
              <w:t> </w:t>
            </w:r>
          </w:p>
        </w:tc>
      </w:tr>
      <w:tr w:rsidR="006E3B51" w:rsidRPr="006E3B51" w14:paraId="3ED48F6F" w14:textId="77777777" w:rsidTr="006E3B51">
        <w:trPr>
          <w:trHeight w:val="300"/>
        </w:trPr>
        <w:tc>
          <w:tcPr>
            <w:tcW w:w="1162" w:type="dxa"/>
            <w:tcBorders>
              <w:top w:val="single" w:sz="6" w:space="0" w:color="auto"/>
              <w:left w:val="single" w:sz="6" w:space="0" w:color="auto"/>
              <w:bottom w:val="single" w:sz="6" w:space="0" w:color="auto"/>
              <w:right w:val="single" w:sz="6" w:space="0" w:color="auto"/>
            </w:tcBorders>
            <w:shd w:val="clear" w:color="auto" w:fill="auto"/>
            <w:hideMark/>
          </w:tcPr>
          <w:p w14:paraId="3ED09290" w14:textId="77777777" w:rsidR="006E3B51" w:rsidRPr="006E3B51" w:rsidRDefault="006E3B51" w:rsidP="006E3B51">
            <w:pPr>
              <w:pStyle w:val="Body"/>
              <w:rPr>
                <w:sz w:val="16"/>
                <w:szCs w:val="16"/>
              </w:rPr>
            </w:pPr>
            <w:r w:rsidRPr="006E3B51">
              <w:rPr>
                <w:sz w:val="16"/>
                <w:szCs w:val="16"/>
              </w:rPr>
              <w:t>Instagram </w:t>
            </w:r>
          </w:p>
        </w:tc>
        <w:tc>
          <w:tcPr>
            <w:tcW w:w="3494" w:type="dxa"/>
            <w:tcBorders>
              <w:top w:val="single" w:sz="6" w:space="0" w:color="auto"/>
              <w:left w:val="single" w:sz="6" w:space="0" w:color="auto"/>
              <w:bottom w:val="single" w:sz="6" w:space="0" w:color="auto"/>
              <w:right w:val="single" w:sz="6" w:space="0" w:color="auto"/>
            </w:tcBorders>
            <w:shd w:val="clear" w:color="auto" w:fill="auto"/>
            <w:hideMark/>
          </w:tcPr>
          <w:p w14:paraId="629365AE" w14:textId="77777777" w:rsidR="006E3B51" w:rsidRPr="006E3B51" w:rsidRDefault="006E3B51" w:rsidP="006E3B51">
            <w:pPr>
              <w:pStyle w:val="Body"/>
            </w:pPr>
            <w:r w:rsidRPr="006E3B51">
              <w:t xml:space="preserve">The Community Pharmacist Pilot allows people to receive some treatment at a </w:t>
            </w:r>
            <w:r w:rsidRPr="006E3B51">
              <w:lastRenderedPageBreak/>
              <w:t>local pharmacy without needing to see a doctor to get a prescription first.  </w:t>
            </w:r>
          </w:p>
          <w:p w14:paraId="4BB0B1C1" w14:textId="05C2C00C" w:rsidR="006E3B51" w:rsidRPr="006E3B51" w:rsidRDefault="006E3B51" w:rsidP="006E3B51">
            <w:pPr>
              <w:pStyle w:val="Body"/>
            </w:pPr>
            <w:r w:rsidRPr="006E3B51">
              <w:t>This 12-month pilot allows pharmacy treatments for: </w:t>
            </w:r>
            <w:r w:rsidRPr="006E3B51">
              <w:br/>
              <w:t> </w:t>
            </w:r>
            <w:r w:rsidRPr="006E3B51">
              <w:br/>
            </w:r>
            <w:r w:rsidRPr="006E3B51">
              <w:rPr>
                <w:rFonts w:ascii="Segoe UI Emoji" w:hAnsi="Segoe UI Emoji" w:cs="Segoe UI Emoji"/>
              </w:rPr>
              <w:t>🔵</w:t>
            </w:r>
            <w:r w:rsidRPr="006E3B51">
              <w:t xml:space="preserve"> Resupply of the contraceptive pill without a prescription </w:t>
            </w:r>
            <w:r w:rsidRPr="006E3B51">
              <w:br/>
            </w:r>
            <w:r w:rsidRPr="006E3B51">
              <w:rPr>
                <w:rFonts w:ascii="Segoe UI Emoji" w:hAnsi="Segoe UI Emoji" w:cs="Segoe UI Emoji"/>
              </w:rPr>
              <w:t>🔵</w:t>
            </w:r>
            <w:r w:rsidRPr="006E3B51">
              <w:t xml:space="preserve"> Uncomplicated urinary tract infection  </w:t>
            </w:r>
            <w:r w:rsidRPr="006E3B51">
              <w:br/>
            </w:r>
            <w:r w:rsidRPr="006E3B51">
              <w:rPr>
                <w:rFonts w:ascii="Segoe UI Emoji" w:hAnsi="Segoe UI Emoji" w:cs="Segoe UI Emoji"/>
              </w:rPr>
              <w:t>🔵</w:t>
            </w:r>
            <w:r w:rsidRPr="006E3B51">
              <w:t xml:space="preserve"> </w:t>
            </w:r>
            <w:r w:rsidRPr="00CF1864">
              <w:t>Provision of travel and public health vaccines</w:t>
            </w:r>
            <w:r w:rsidRPr="006E3B51">
              <w:t xml:space="preserve">  </w:t>
            </w:r>
            <w:r w:rsidRPr="006E3B51">
              <w:br/>
              <w:t>This pilot is especially beneficial for women and individuals in areas with limited access to general practitioners.  </w:t>
            </w:r>
          </w:p>
          <w:p w14:paraId="54A02861" w14:textId="77777777" w:rsidR="006E3B51" w:rsidRPr="006E3B51" w:rsidRDefault="006E3B51" w:rsidP="006E3B51">
            <w:pPr>
              <w:pStyle w:val="Body"/>
            </w:pPr>
            <w:r w:rsidRPr="006E3B51">
              <w:t>To check if your local pharmacy is providing the new services, and for more information,</w:t>
            </w:r>
            <w:r w:rsidRPr="006E3B51">
              <w:rPr>
                <w:u w:val="single"/>
              </w:rPr>
              <w:t xml:space="preserve"> </w:t>
            </w:r>
            <w:r w:rsidRPr="006E3B51">
              <w:t>visit the link in bio. </w:t>
            </w:r>
          </w:p>
        </w:tc>
        <w:tc>
          <w:tcPr>
            <w:tcW w:w="5532" w:type="dxa"/>
            <w:tcBorders>
              <w:top w:val="single" w:sz="6" w:space="0" w:color="auto"/>
              <w:left w:val="single" w:sz="6" w:space="0" w:color="auto"/>
              <w:bottom w:val="single" w:sz="6" w:space="0" w:color="auto"/>
              <w:right w:val="single" w:sz="6" w:space="0" w:color="auto"/>
            </w:tcBorders>
            <w:shd w:val="clear" w:color="auto" w:fill="auto"/>
            <w:hideMark/>
          </w:tcPr>
          <w:p w14:paraId="1F3A0754" w14:textId="77777777" w:rsidR="006E3B51" w:rsidRPr="006E3B51" w:rsidRDefault="006E3B51" w:rsidP="006E3B51">
            <w:pPr>
              <w:pStyle w:val="Body"/>
            </w:pPr>
            <w:r w:rsidRPr="006E3B51">
              <w:lastRenderedPageBreak/>
              <w:t>Animated video: </w:t>
            </w:r>
          </w:p>
          <w:p w14:paraId="1037DF2F" w14:textId="7F43517D" w:rsidR="006E3B51" w:rsidRPr="006E3B51" w:rsidRDefault="006E3B51" w:rsidP="006E3B51">
            <w:pPr>
              <w:pStyle w:val="Body"/>
            </w:pPr>
            <w:r w:rsidRPr="006E3B51">
              <w:rPr>
                <w:noProof/>
              </w:rPr>
              <w:lastRenderedPageBreak/>
              <w:drawing>
                <wp:inline distT="0" distB="0" distL="0" distR="0" wp14:anchorId="06FB82FF" wp14:editId="67F363AA">
                  <wp:extent cx="3343275" cy="59150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43275" cy="5915025"/>
                          </a:xfrm>
                          <a:prstGeom prst="rect">
                            <a:avLst/>
                          </a:prstGeom>
                          <a:noFill/>
                          <a:ln>
                            <a:noFill/>
                          </a:ln>
                        </pic:spPr>
                      </pic:pic>
                    </a:graphicData>
                  </a:graphic>
                </wp:inline>
              </w:drawing>
            </w:r>
            <w:r w:rsidRPr="006E3B51">
              <w:t> </w:t>
            </w:r>
          </w:p>
          <w:p w14:paraId="4A79D45B" w14:textId="77777777" w:rsidR="006E3B51" w:rsidRPr="006E3B51" w:rsidRDefault="006E3B51" w:rsidP="006E3B51">
            <w:pPr>
              <w:pStyle w:val="Body"/>
            </w:pPr>
            <w:r w:rsidRPr="006E3B51">
              <w:t xml:space="preserve">Department of Health post: </w:t>
            </w:r>
            <w:hyperlink r:id="rId25" w:tgtFrame="_blank" w:history="1">
              <w:r w:rsidRPr="006E3B51">
                <w:rPr>
                  <w:rStyle w:val="Hyperlink"/>
                </w:rPr>
                <w:t>https://www.instagram.com/p/Cy4pdKCs2jL/</w:t>
              </w:r>
            </w:hyperlink>
            <w:r w:rsidRPr="006E3B51">
              <w:t>   </w:t>
            </w:r>
          </w:p>
        </w:tc>
      </w:tr>
      <w:tr w:rsidR="006E3B51" w:rsidRPr="006E3B51" w14:paraId="27344CD6" w14:textId="77777777" w:rsidTr="006E3B51">
        <w:trPr>
          <w:trHeight w:val="300"/>
        </w:trPr>
        <w:tc>
          <w:tcPr>
            <w:tcW w:w="1162" w:type="dxa"/>
            <w:tcBorders>
              <w:top w:val="single" w:sz="6" w:space="0" w:color="auto"/>
              <w:left w:val="single" w:sz="6" w:space="0" w:color="auto"/>
              <w:bottom w:val="single" w:sz="6" w:space="0" w:color="auto"/>
              <w:right w:val="single" w:sz="6" w:space="0" w:color="auto"/>
            </w:tcBorders>
            <w:shd w:val="clear" w:color="auto" w:fill="auto"/>
            <w:hideMark/>
          </w:tcPr>
          <w:p w14:paraId="7B8F7022" w14:textId="77777777" w:rsidR="006E3B51" w:rsidRPr="006E3B51" w:rsidRDefault="006E3B51" w:rsidP="006E3B51">
            <w:pPr>
              <w:pStyle w:val="Body"/>
              <w:rPr>
                <w:sz w:val="18"/>
                <w:szCs w:val="18"/>
              </w:rPr>
            </w:pPr>
            <w:r w:rsidRPr="006E3B51">
              <w:rPr>
                <w:sz w:val="18"/>
                <w:szCs w:val="18"/>
              </w:rPr>
              <w:lastRenderedPageBreak/>
              <w:t>X/Twitter </w:t>
            </w:r>
          </w:p>
        </w:tc>
        <w:tc>
          <w:tcPr>
            <w:tcW w:w="3494" w:type="dxa"/>
            <w:tcBorders>
              <w:top w:val="single" w:sz="6" w:space="0" w:color="auto"/>
              <w:left w:val="single" w:sz="6" w:space="0" w:color="auto"/>
              <w:bottom w:val="single" w:sz="6" w:space="0" w:color="auto"/>
              <w:right w:val="single" w:sz="6" w:space="0" w:color="auto"/>
            </w:tcBorders>
            <w:shd w:val="clear" w:color="auto" w:fill="auto"/>
            <w:hideMark/>
          </w:tcPr>
          <w:p w14:paraId="48CDCE40" w14:textId="77777777" w:rsidR="006E3B51" w:rsidRPr="006E3B51" w:rsidRDefault="006E3B51" w:rsidP="006E3B51">
            <w:pPr>
              <w:pStyle w:val="Body"/>
            </w:pPr>
            <w:r w:rsidRPr="006E3B51">
              <w:t>The Community Pharmacist Pilot allows Victorians to receive some treatment at a local pharmacy without needing to get a prescription first.  </w:t>
            </w:r>
            <w:r w:rsidRPr="006E3B51">
              <w:br/>
              <w:t> </w:t>
            </w:r>
            <w:r w:rsidRPr="006E3B51">
              <w:br/>
              <w:t xml:space="preserve">To learn more and check if your local pharmacy is part of the pilot, visit: </w:t>
            </w:r>
            <w:hyperlink r:id="rId26" w:tgtFrame="_blank" w:history="1">
              <w:r w:rsidRPr="006E3B51">
                <w:rPr>
                  <w:rStyle w:val="Hyperlink"/>
                </w:rPr>
                <w:t>https://www.betterhealth.vic.gov.au/community-pharmacist-pilot</w:t>
              </w:r>
            </w:hyperlink>
            <w:r w:rsidRPr="006E3B51">
              <w:t>  </w:t>
            </w:r>
          </w:p>
          <w:p w14:paraId="1A6E3782" w14:textId="77777777" w:rsidR="006E3B51" w:rsidRPr="006E3B51" w:rsidRDefault="006E3B51" w:rsidP="006E3B51">
            <w:pPr>
              <w:pStyle w:val="Body"/>
            </w:pPr>
            <w:r w:rsidRPr="006E3B51">
              <w:t> </w:t>
            </w:r>
          </w:p>
          <w:p w14:paraId="115429EE" w14:textId="77777777" w:rsidR="006E3B51" w:rsidRPr="006E3B51" w:rsidRDefault="006E3B51" w:rsidP="006E3B51">
            <w:pPr>
              <w:pStyle w:val="Body"/>
            </w:pPr>
            <w:r w:rsidRPr="006E3B51">
              <w:t> </w:t>
            </w:r>
          </w:p>
        </w:tc>
        <w:tc>
          <w:tcPr>
            <w:tcW w:w="5532" w:type="dxa"/>
            <w:tcBorders>
              <w:top w:val="single" w:sz="6" w:space="0" w:color="auto"/>
              <w:left w:val="single" w:sz="6" w:space="0" w:color="auto"/>
              <w:bottom w:val="single" w:sz="6" w:space="0" w:color="auto"/>
              <w:right w:val="single" w:sz="6" w:space="0" w:color="auto"/>
            </w:tcBorders>
            <w:shd w:val="clear" w:color="auto" w:fill="auto"/>
            <w:hideMark/>
          </w:tcPr>
          <w:p w14:paraId="64D94FAC" w14:textId="77777777" w:rsidR="006E3B51" w:rsidRPr="006E3B51" w:rsidRDefault="006E3B51" w:rsidP="006E3B51">
            <w:pPr>
              <w:pStyle w:val="Body"/>
            </w:pPr>
            <w:r w:rsidRPr="006E3B51">
              <w:t>Animated video: </w:t>
            </w:r>
          </w:p>
          <w:p w14:paraId="7FD26CDF" w14:textId="6C78F74E" w:rsidR="006E3B51" w:rsidRPr="006E3B51" w:rsidRDefault="006E3B51" w:rsidP="006E3B51">
            <w:pPr>
              <w:pStyle w:val="Body"/>
            </w:pPr>
            <w:r w:rsidRPr="006E3B51">
              <w:rPr>
                <w:noProof/>
              </w:rPr>
              <w:lastRenderedPageBreak/>
              <w:drawing>
                <wp:inline distT="0" distB="0" distL="0" distR="0" wp14:anchorId="79DD175F" wp14:editId="59C2748E">
                  <wp:extent cx="4048125" cy="4015843"/>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66950" cy="4034517"/>
                          </a:xfrm>
                          <a:prstGeom prst="rect">
                            <a:avLst/>
                          </a:prstGeom>
                          <a:noFill/>
                          <a:ln>
                            <a:noFill/>
                          </a:ln>
                        </pic:spPr>
                      </pic:pic>
                    </a:graphicData>
                  </a:graphic>
                </wp:inline>
              </w:drawing>
            </w:r>
            <w:r w:rsidRPr="006E3B51">
              <w:t> </w:t>
            </w:r>
          </w:p>
          <w:p w14:paraId="46A79CB9" w14:textId="77777777" w:rsidR="006E3B51" w:rsidRPr="006E3B51" w:rsidRDefault="006E3B51" w:rsidP="006E3B51">
            <w:pPr>
              <w:pStyle w:val="Body"/>
            </w:pPr>
            <w:r w:rsidRPr="006E3B51">
              <w:t xml:space="preserve">Department of Health post: </w:t>
            </w:r>
            <w:hyperlink r:id="rId27" w:tgtFrame="_blank" w:history="1">
              <w:r w:rsidRPr="006E3B51">
                <w:rPr>
                  <w:rStyle w:val="Hyperlink"/>
                </w:rPr>
                <w:t>https://twitter.com/VicGovDH/status/1717715289377264041</w:t>
              </w:r>
            </w:hyperlink>
            <w:r w:rsidRPr="006E3B51">
              <w:t>  </w:t>
            </w:r>
          </w:p>
        </w:tc>
      </w:tr>
    </w:tbl>
    <w:p w14:paraId="1C74693D" w14:textId="77777777" w:rsidR="006E3B51" w:rsidRPr="006E3B51" w:rsidRDefault="006E3B51" w:rsidP="006E3B51">
      <w:pPr>
        <w:pStyle w:val="Body"/>
      </w:pPr>
      <w:r w:rsidRPr="006E3B51">
        <w:lastRenderedPageBreak/>
        <w:t>  </w:t>
      </w:r>
    </w:p>
    <w:p w14:paraId="38F6052E" w14:textId="77777777" w:rsidR="006E3B51" w:rsidRPr="006E3B51" w:rsidRDefault="006E3B51" w:rsidP="006E3B51">
      <w:pPr>
        <w:pStyle w:val="Heading3"/>
      </w:pPr>
      <w:r w:rsidRPr="006E3B51">
        <w:t>Newsletter/web article </w:t>
      </w:r>
    </w:p>
    <w:p w14:paraId="51317C25" w14:textId="77777777" w:rsidR="006E3B51" w:rsidRPr="006E3B51" w:rsidRDefault="006E3B51" w:rsidP="006E3B51">
      <w:pPr>
        <w:pStyle w:val="Body"/>
      </w:pPr>
      <w:r w:rsidRPr="006E3B51">
        <w:t>Victoria is piloting a new approach to making healthcare more accessible. </w:t>
      </w:r>
    </w:p>
    <w:p w14:paraId="72746763" w14:textId="77777777" w:rsidR="006E3B51" w:rsidRPr="006E3B51" w:rsidRDefault="006E3B51" w:rsidP="006E3B51">
      <w:pPr>
        <w:pStyle w:val="Body"/>
      </w:pPr>
      <w:r w:rsidRPr="006E3B51">
        <w:t>A 12-month pilot is allowing Victorian to receive some treatments at a local pharmacy without needing to see a doctor to get a prescription first. </w:t>
      </w:r>
    </w:p>
    <w:p w14:paraId="76AF39E5" w14:textId="77777777" w:rsidR="006E3B51" w:rsidRPr="006E3B51" w:rsidRDefault="006E3B51" w:rsidP="006E3B51">
      <w:pPr>
        <w:pStyle w:val="Body"/>
      </w:pPr>
      <w:r w:rsidRPr="006E3B51">
        <w:t>It particularly benefits women and people living in areas where it is hard to get a general practitioner (GP) appointment. </w:t>
      </w:r>
    </w:p>
    <w:p w14:paraId="3B4D0CFD" w14:textId="77777777" w:rsidR="006E3B51" w:rsidRPr="006E3B51" w:rsidRDefault="006E3B51" w:rsidP="006E3B51">
      <w:pPr>
        <w:pStyle w:val="Body"/>
      </w:pPr>
      <w:r w:rsidRPr="006E3B51">
        <w:t>The pilot is running until October 2024. </w:t>
      </w:r>
    </w:p>
    <w:p w14:paraId="15F8170F" w14:textId="77777777" w:rsidR="006E3B51" w:rsidRPr="006E3B51" w:rsidRDefault="006E3B51" w:rsidP="006E3B51">
      <w:pPr>
        <w:pStyle w:val="Body"/>
      </w:pPr>
      <w:r w:rsidRPr="006E3B51">
        <w:t xml:space="preserve">During this </w:t>
      </w:r>
      <w:proofErr w:type="gramStart"/>
      <w:r w:rsidRPr="006E3B51">
        <w:t>time</w:t>
      </w:r>
      <w:proofErr w:type="gramEnd"/>
      <w:r w:rsidRPr="006E3B51">
        <w:t xml:space="preserve"> you can attend a pharmacy for treatment of some common health conditions: </w:t>
      </w:r>
    </w:p>
    <w:p w14:paraId="6999696C" w14:textId="77777777" w:rsidR="006E3B51" w:rsidRPr="006E3B51" w:rsidRDefault="006E3B51" w:rsidP="006E3B51">
      <w:pPr>
        <w:pStyle w:val="Body"/>
        <w:numPr>
          <w:ilvl w:val="0"/>
          <w:numId w:val="41"/>
        </w:numPr>
      </w:pPr>
      <w:r w:rsidRPr="006E3B51">
        <w:t>Women can get more supply of a contraceptive pill they are already using without needing a prescription. </w:t>
      </w:r>
    </w:p>
    <w:p w14:paraId="3D6E3F4F" w14:textId="77777777" w:rsidR="006E3B51" w:rsidRPr="006E3B51" w:rsidRDefault="006E3B51" w:rsidP="006E3B51">
      <w:pPr>
        <w:pStyle w:val="Body"/>
        <w:numPr>
          <w:ilvl w:val="0"/>
          <w:numId w:val="41"/>
        </w:numPr>
      </w:pPr>
      <w:r w:rsidRPr="006E3B51">
        <w:t>Women with uncomplicated urinary tract infections can access antibiotics for treatment. </w:t>
      </w:r>
    </w:p>
    <w:p w14:paraId="497F82D4" w14:textId="77777777" w:rsidR="006E3B51" w:rsidRPr="006E3B51" w:rsidRDefault="006E3B51" w:rsidP="006E3B51">
      <w:pPr>
        <w:pStyle w:val="Body"/>
        <w:numPr>
          <w:ilvl w:val="0"/>
          <w:numId w:val="41"/>
        </w:numPr>
      </w:pPr>
      <w:r w:rsidRPr="006E3B51">
        <w:t xml:space="preserve">Pharmacists can </w:t>
      </w:r>
      <w:r w:rsidRPr="00CF1864">
        <w:t>provide some more vaccinations and advice for overseas travel, for travel</w:t>
      </w:r>
      <w:r w:rsidRPr="006E3B51">
        <w:t xml:space="preserve"> and more public health vaccines including hepatitis A, hepatitis B, poliomyelitis and typhoid. </w:t>
      </w:r>
    </w:p>
    <w:p w14:paraId="3BCAE3A5" w14:textId="3E9417C7" w:rsidR="006E3B51" w:rsidRDefault="006E3B51" w:rsidP="006E3B51">
      <w:pPr>
        <w:pStyle w:val="Body"/>
      </w:pPr>
      <w:r w:rsidRPr="006E3B51">
        <w:t xml:space="preserve">For more information and locations of participating pharmacies, visit: </w:t>
      </w:r>
      <w:hyperlink r:id="rId28" w:tgtFrame="_blank" w:history="1">
        <w:r w:rsidRPr="006E3B51">
          <w:rPr>
            <w:rStyle w:val="Hyperlink"/>
          </w:rPr>
          <w:t>https://www.betterhealth.vic.gov.au/community-pharmacist-pilot</w:t>
        </w:r>
      </w:hyperlink>
      <w:r w:rsidRPr="006E3B51">
        <w:t>.  </w:t>
      </w:r>
    </w:p>
    <w:p w14:paraId="52610363" w14:textId="17EF4178" w:rsidR="00AA153F" w:rsidRPr="006E3B51" w:rsidRDefault="00AA153F" w:rsidP="006E3B51">
      <w:pPr>
        <w:pStyle w:val="Body"/>
      </w:pPr>
      <w:r>
        <w:lastRenderedPageBreak/>
        <w:t xml:space="preserve">For information about how to find the right care, in the right place, at the right time, visit: </w:t>
      </w:r>
      <w:r>
        <w:fldChar w:fldCharType="begin"/>
      </w:r>
      <w:ins w:id="0" w:author="Paul Aiken" w:date="2023-11-03T15:57:00Z">
        <w:r>
          <w:instrText xml:space="preserve"> HYPERLINK "</w:instrText>
        </w:r>
      </w:ins>
      <w:r w:rsidRPr="00AA153F">
        <w:instrText>https://www.betterhealth.vic.gov.au/find-right-care</w:instrText>
      </w:r>
      <w:ins w:id="1" w:author="Paul Aiken" w:date="2023-11-03T15:57:00Z">
        <w:r>
          <w:instrText xml:space="preserve">" </w:instrText>
        </w:r>
      </w:ins>
      <w:r>
        <w:fldChar w:fldCharType="separate"/>
      </w:r>
      <w:r w:rsidRPr="00662178">
        <w:rPr>
          <w:rStyle w:val="Hyperlink"/>
        </w:rPr>
        <w:t>https://www.betterhealth.vic.gov.au/find-right-care</w:t>
      </w:r>
      <w:r>
        <w:fldChar w:fldCharType="end"/>
      </w:r>
      <w:r>
        <w:t xml:space="preserve">. </w:t>
      </w:r>
    </w:p>
    <w:p w14:paraId="5872C207" w14:textId="023C53B8" w:rsidR="00162CA9" w:rsidRDefault="006E3B51" w:rsidP="006E3B51">
      <w:pPr>
        <w:pStyle w:val="Body"/>
      </w:pPr>
      <w:r w:rsidRPr="006E3B51">
        <w:t> </w:t>
      </w:r>
    </w:p>
    <w:sectPr w:rsidR="00162CA9" w:rsidSect="00E62622">
      <w:footerReference w:type="default" r:id="rId29"/>
      <w:type w:val="continuous"/>
      <w:pgSz w:w="11906" w:h="16838" w:code="9"/>
      <w:pgMar w:top="1418" w:right="851" w:bottom="1418" w:left="851" w:header="680" w:footer="851"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B4A0A" w14:textId="77777777" w:rsidR="0053089F" w:rsidRDefault="0053089F">
      <w:r>
        <w:separator/>
      </w:r>
    </w:p>
  </w:endnote>
  <w:endnote w:type="continuationSeparator" w:id="0">
    <w:p w14:paraId="6A560778" w14:textId="77777777" w:rsidR="0053089F" w:rsidRDefault="0053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1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98B71" w14:textId="77777777" w:rsidR="00E261B3" w:rsidRPr="00F65AA9" w:rsidRDefault="0072251A" w:rsidP="00F84FA0">
    <w:pPr>
      <w:pStyle w:val="Footer"/>
    </w:pPr>
    <w:r>
      <w:rPr>
        <w:noProof/>
        <w:lang w:eastAsia="en-AU"/>
      </w:rPr>
      <w:drawing>
        <wp:anchor distT="0" distB="0" distL="114300" distR="114300" simplePos="0" relativeHeight="251674112" behindDoc="1" locked="1" layoutInCell="1" allowOverlap="1" wp14:anchorId="158AB1DC" wp14:editId="04D5F242">
          <wp:simplePos x="542260" y="9324753"/>
          <wp:positionH relativeFrom="page">
            <wp:align>left</wp:align>
          </wp:positionH>
          <wp:positionV relativeFrom="page">
            <wp:align>bottom</wp:align>
          </wp:positionV>
          <wp:extent cx="7560000" cy="964800"/>
          <wp:effectExtent l="0" t="0" r="3175" b="6985"/>
          <wp:wrapNone/>
          <wp:docPr id="8" name="Picture 8" descr="Victoria State Government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Victoria State Government Department of Health"/>
                  <pic:cNvPicPr/>
                </pic:nvPicPr>
                <pic:blipFill>
                  <a:blip r:embed="rId1"/>
                  <a:stretch>
                    <a:fillRect/>
                  </a:stretch>
                </pic:blipFill>
                <pic:spPr>
                  <a:xfrm>
                    <a:off x="0" y="0"/>
                    <a:ext cx="7560000" cy="964800"/>
                  </a:xfrm>
                  <a:prstGeom prst="rect">
                    <a:avLst/>
                  </a:prstGeom>
                </pic:spPr>
              </pic:pic>
            </a:graphicData>
          </a:graphic>
          <wp14:sizeRelH relativeFrom="margin">
            <wp14:pctWidth>0</wp14:pctWidth>
          </wp14:sizeRelH>
          <wp14:sizeRelV relativeFrom="margin">
            <wp14:pctHeight>0</wp14:pctHeight>
          </wp14:sizeRelV>
        </wp:anchor>
      </w:drawing>
    </w:r>
    <w:r w:rsidR="00E261B3">
      <w:rPr>
        <w:noProof/>
        <w:lang w:eastAsia="en-AU"/>
      </w:rPr>
      <mc:AlternateContent>
        <mc:Choice Requires="wps">
          <w:drawing>
            <wp:anchor distT="0" distB="0" distL="114300" distR="114300" simplePos="0" relativeHeight="251668992" behindDoc="0" locked="0" layoutInCell="0" allowOverlap="1" wp14:anchorId="1EBB7D55" wp14:editId="19C3F7EE">
              <wp:simplePos x="0" y="0"/>
              <wp:positionH relativeFrom="page">
                <wp:posOffset>0</wp:posOffset>
              </wp:positionH>
              <wp:positionV relativeFrom="page">
                <wp:posOffset>10189210</wp:posOffset>
              </wp:positionV>
              <wp:extent cx="7560310" cy="311785"/>
              <wp:effectExtent l="0" t="0" r="0" b="12065"/>
              <wp:wrapNone/>
              <wp:docPr id="5" name="MSIPCMc3054336811d08b680b9289e" descr="{&quot;HashCode&quot;:90475836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8FAF7F"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EBB7D55" id="_x0000_t202" coordsize="21600,21600" o:spt="202" path="m,l,21600r21600,l21600,xe">
              <v:stroke joinstyle="miter"/>
              <v:path gradientshapeok="t" o:connecttype="rect"/>
            </v:shapetype>
            <v:shape id="MSIPCMc3054336811d08b680b9289e" o:spid="_x0000_s1026" type="#_x0000_t202" alt="{&quot;HashCode&quot;:904758361,&quot;Height&quot;:841.0,&quot;Width&quot;:595.0,&quot;Placement&quot;:&quot;Footer&quot;,&quot;Index&quot;:&quot;Primary&quot;,&quot;Section&quot;:1,&quot;Top&quot;:0.0,&quot;Left&quot;:0.0}" style="position:absolute;left:0;text-align:left;margin-left:0;margin-top:802.3pt;width:595.3pt;height:24.55pt;z-index:2516689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" o:allowincell="f" filled="f" stroked="f" strokeweight=".5pt">
              <v:textbox inset=",0,,0">
                <w:txbxContent>
                  <w:p w14:paraId="488FAF7F"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4087" w14:textId="77777777" w:rsidR="00E261B3" w:rsidRDefault="00E261B3">
    <w:pPr>
      <w:pStyle w:val="Footer"/>
    </w:pPr>
    <w:r>
      <w:rPr>
        <w:noProof/>
      </w:rPr>
      <mc:AlternateContent>
        <mc:Choice Requires="wps">
          <w:drawing>
            <wp:anchor distT="0" distB="0" distL="114300" distR="114300" simplePos="1" relativeHeight="251670016" behindDoc="0" locked="0" layoutInCell="0" allowOverlap="1" wp14:anchorId="0E0B14F8" wp14:editId="5A3027B6">
              <wp:simplePos x="0" y="10189687"/>
              <wp:positionH relativeFrom="page">
                <wp:posOffset>0</wp:posOffset>
              </wp:positionH>
              <wp:positionV relativeFrom="page">
                <wp:posOffset>10189210</wp:posOffset>
              </wp:positionV>
              <wp:extent cx="7560310" cy="311785"/>
              <wp:effectExtent l="0" t="0" r="0" b="12065"/>
              <wp:wrapNone/>
              <wp:docPr id="6" name="MSIPCM418f4cbe97f099549309dca7" descr="{&quot;HashCode&quot;:90475836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446014"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E0B14F8" id="_x0000_t202" coordsize="21600,21600" o:spt="202" path="m,l,21600r21600,l21600,xe">
              <v:stroke joinstyle="miter"/>
              <v:path gradientshapeok="t" o:connecttype="rect"/>
            </v:shapetype>
            <v:shape id="MSIPCM418f4cbe97f099549309dca7" o:spid="_x0000_s1027" type="#_x0000_t202" alt="{&quot;HashCode&quot;:904758361,&quot;Height&quot;:841.0,&quot;Width&quot;:595.0,&quot;Placement&quot;:&quot;Footer&quot;,&quot;Index&quot;:&quot;FirstPage&quot;,&quot;Section&quot;:1,&quot;Top&quot;:0.0,&quot;Left&quot;:0.0}" style="position:absolute;left:0;text-align:left;margin-left:0;margin-top:802.3pt;width:595.3pt;height:24.55pt;z-index:2516700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" o:allowincell="f" filled="f" stroked="f" strokeweight=".5pt">
              <v:textbox inset=",0,,0">
                <w:txbxContent>
                  <w:p w14:paraId="50446014" w14:textId="77777777" w:rsidR="00E261B3" w:rsidRPr="00B21F90" w:rsidRDefault="00E261B3" w:rsidP="00B21F90">
                    <w:pPr>
                      <w:spacing w:after="0"/>
                      <w:jc w:val="center"/>
                      <w:rPr>
                        <w:rFonts w:ascii="Arial Black" w:hAnsi="Arial Black"/>
                        <w:color w:val="000000"/>
                        <w:sz w:val="20"/>
                      </w:rPr>
                    </w:pPr>
                    <w:r w:rsidRPr="00B21F90">
                      <w:rPr>
                        <w:rFonts w:ascii="Arial Black" w:hAnsi="Arial Black"/>
                        <w:color w:val="000000"/>
                        <w:sz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C8368" w14:textId="77777777" w:rsidR="00373890" w:rsidRPr="00F65AA9" w:rsidRDefault="00B07FF7" w:rsidP="00F84FA0">
    <w:pPr>
      <w:pStyle w:val="Footer"/>
    </w:pPr>
    <w:r>
      <w:rPr>
        <w:noProof/>
      </w:rPr>
      <mc:AlternateContent>
        <mc:Choice Requires="wps">
          <w:drawing>
            <wp:anchor distT="0" distB="0" distL="114300" distR="114300" simplePos="0" relativeHeight="251675136" behindDoc="0" locked="0" layoutInCell="0" allowOverlap="1" wp14:anchorId="0470651C" wp14:editId="66E39D8A">
              <wp:simplePos x="0" y="0"/>
              <wp:positionH relativeFrom="page">
                <wp:posOffset>0</wp:posOffset>
              </wp:positionH>
              <wp:positionV relativeFrom="page">
                <wp:posOffset>10189210</wp:posOffset>
              </wp:positionV>
              <wp:extent cx="7560310" cy="311785"/>
              <wp:effectExtent l="0" t="0" r="0" b="12065"/>
              <wp:wrapNone/>
              <wp:docPr id="7" name="MSIPCMf473436da8889006ed5648e0" descr="{&quot;HashCode&quot;:904758361,&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BAE7F2" w14:textId="77777777" w:rsidR="00B07FF7" w:rsidRPr="00B07FF7" w:rsidRDefault="00B07FF7" w:rsidP="00B07FF7">
                          <w:pPr>
                            <w:spacing w:after="0"/>
                            <w:jc w:val="center"/>
                            <w:rPr>
                              <w:rFonts w:ascii="Arial Black" w:hAnsi="Arial Black"/>
                              <w:color w:val="000000"/>
                              <w:sz w:val="20"/>
                            </w:rPr>
                          </w:pPr>
                          <w:r w:rsidRPr="00B07FF7">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470651C" id="_x0000_t202" coordsize="21600,21600" o:spt="202" path="m,l,21600r21600,l21600,xe">
              <v:stroke joinstyle="miter"/>
              <v:path gradientshapeok="t" o:connecttype="rect"/>
            </v:shapetype>
            <v:shape id="MSIPCMf473436da8889006ed5648e0" o:spid="_x0000_s1028" type="#_x0000_t202" alt="{&quot;HashCode&quot;:904758361,&quot;Height&quot;:841.0,&quot;Width&quot;:595.0,&quot;Placement&quot;:&quot;Footer&quot;,&quot;Index&quot;:&quot;Primary&quot;,&quot;Section&quot;:3,&quot;Top&quot;:0.0,&quot;Left&quot;:0.0}" style="position:absolute;left:0;text-align:left;margin-left:0;margin-top:802.3pt;width:595.3pt;height:24.55pt;z-index:2516751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" o:allowincell="f" filled="f" stroked="f" strokeweight=".5pt">
              <v:textbox inset=",0,,0">
                <w:txbxContent>
                  <w:p w14:paraId="68BAE7F2" w14:textId="77777777" w:rsidR="00B07FF7" w:rsidRPr="00B07FF7" w:rsidRDefault="00B07FF7" w:rsidP="00B07FF7">
                    <w:pPr>
                      <w:spacing w:after="0"/>
                      <w:jc w:val="center"/>
                      <w:rPr>
                        <w:rFonts w:ascii="Arial Black" w:hAnsi="Arial Black"/>
                        <w:color w:val="000000"/>
                        <w:sz w:val="20"/>
                      </w:rPr>
                    </w:pPr>
                    <w:r w:rsidRPr="00B07FF7">
                      <w:rPr>
                        <w:rFonts w:ascii="Arial Black" w:hAnsi="Arial Black"/>
                        <w:color w:val="000000"/>
                        <w:sz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9B1CA" w14:textId="77777777" w:rsidR="0053089F" w:rsidRDefault="0053089F" w:rsidP="002862F1">
      <w:pPr>
        <w:spacing w:before="120"/>
      </w:pPr>
      <w:r>
        <w:separator/>
      </w:r>
    </w:p>
  </w:footnote>
  <w:footnote w:type="continuationSeparator" w:id="0">
    <w:p w14:paraId="4C66D26E" w14:textId="77777777" w:rsidR="0053089F" w:rsidRDefault="00530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24E2A" w14:textId="77777777" w:rsidR="00EC40D5" w:rsidRDefault="00EC40D5" w:rsidP="00EC40D5">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8942A" w14:textId="456F6EDF" w:rsidR="00E261B3" w:rsidRPr="0051568D" w:rsidRDefault="006E3B51" w:rsidP="0011701A">
    <w:pPr>
      <w:pStyle w:val="Header"/>
    </w:pPr>
    <w:r>
      <w:t>Community pharmacist pilot stakeholder pack</w:t>
    </w:r>
    <w:r w:rsidR="008C3697">
      <w:ptab w:relativeTo="margin" w:alignment="right" w:leader="none"/>
    </w:r>
    <w:r w:rsidR="008C3697" w:rsidRPr="007E1227">
      <w:rPr>
        <w:b w:val="0"/>
        <w:bCs/>
      </w:rPr>
      <w:fldChar w:fldCharType="begin"/>
    </w:r>
    <w:r w:rsidR="008C3697" w:rsidRPr="007E1227">
      <w:rPr>
        <w:bCs/>
      </w:rPr>
      <w:instrText xml:space="preserve"> PAGE </w:instrText>
    </w:r>
    <w:r w:rsidR="008C3697" w:rsidRPr="007E1227">
      <w:rPr>
        <w:b w:val="0"/>
        <w:bCs/>
      </w:rPr>
      <w:fldChar w:fldCharType="separate"/>
    </w:r>
    <w:r w:rsidR="008C3697" w:rsidRPr="007E1227">
      <w:rPr>
        <w:bCs/>
      </w:rPr>
      <w:t>3</w:t>
    </w:r>
    <w:r w:rsidR="008C3697" w:rsidRPr="007E1227">
      <w:rPr>
        <w:b w:val="0"/>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B685C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A8F2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12EC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A415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D0F0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0871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0A1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F000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E69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B247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037845E6"/>
    <w:multiLevelType w:val="hybridMultilevel"/>
    <w:tmpl w:val="AE9E7F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3A50056"/>
    <w:multiLevelType w:val="multilevel"/>
    <w:tmpl w:val="4A1477D0"/>
    <w:numStyleLink w:val="ZZNumbersloweralpha"/>
  </w:abstractNum>
  <w:abstractNum w:abstractNumId="13" w15:restartNumberingAfterBreak="0">
    <w:nsid w:val="0B8D43DB"/>
    <w:multiLevelType w:val="multilevel"/>
    <w:tmpl w:val="1D06E7FE"/>
    <w:numStyleLink w:val="ZZNumbersdigit"/>
  </w:abstractNum>
  <w:abstractNum w:abstractNumId="14" w15:restartNumberingAfterBreak="0">
    <w:nsid w:val="0BAD2E30"/>
    <w:multiLevelType w:val="multilevel"/>
    <w:tmpl w:val="4A1477D0"/>
    <w:styleLink w:val="ZZNumbersloweralpha"/>
    <w:lvl w:ilvl="0">
      <w:start w:val="1"/>
      <w:numFmt w:val="lowerLetter"/>
      <w:pStyle w:val="Numberloweralpha"/>
      <w:lvlText w:val="(%1)"/>
      <w:lvlJc w:val="left"/>
      <w:pPr>
        <w:tabs>
          <w:tab w:val="num" w:pos="397"/>
        </w:tabs>
        <w:ind w:left="397" w:hanging="397"/>
      </w:pPr>
      <w:rPr>
        <w:rFonts w:hint="default"/>
      </w:rPr>
    </w:lvl>
    <w:lvl w:ilvl="1">
      <w:start w:val="1"/>
      <w:numFmt w:val="lowerLetter"/>
      <w:pStyle w:val="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18D0160B"/>
    <w:multiLevelType w:val="hybridMultilevel"/>
    <w:tmpl w:val="E18A0A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7B96CDA"/>
    <w:multiLevelType w:val="multilevel"/>
    <w:tmpl w:val="BC905FE2"/>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7" w15:restartNumberingAfterBreak="0">
    <w:nsid w:val="3E6C68D4"/>
    <w:multiLevelType w:val="multilevel"/>
    <w:tmpl w:val="1D06E7FE"/>
    <w:styleLink w:val="ZZNumbersdigit"/>
    <w:lvl w:ilvl="0">
      <w:start w:val="1"/>
      <w:numFmt w:val="decimal"/>
      <w:pStyle w:val="Numberdigit"/>
      <w:lvlText w:val="%1."/>
      <w:lvlJc w:val="left"/>
      <w:pPr>
        <w:tabs>
          <w:tab w:val="num" w:pos="397"/>
        </w:tabs>
        <w:ind w:left="397" w:hanging="397"/>
      </w:pPr>
      <w:rPr>
        <w:rFonts w:hint="default"/>
      </w:rPr>
    </w:lvl>
    <w:lvl w:ilvl="1">
      <w:start w:val="1"/>
      <w:numFmt w:val="decimal"/>
      <w:pStyle w:val="Numberdigitindent"/>
      <w:lvlText w:val="%2."/>
      <w:lvlJc w:val="left"/>
      <w:pPr>
        <w:tabs>
          <w:tab w:val="num" w:pos="794"/>
        </w:tabs>
        <w:ind w:left="794" w:hanging="397"/>
      </w:pPr>
      <w:rPr>
        <w:rFonts w:hint="default"/>
      </w:rPr>
    </w:lvl>
    <w:lvl w:ilvl="2">
      <w:start w:val="1"/>
      <w:numFmt w:val="bullet"/>
      <w:lvlRestart w:val="0"/>
      <w:pStyle w:val="Bulletafternumbers1"/>
      <w:lvlText w:val="•"/>
      <w:lvlJc w:val="left"/>
      <w:pPr>
        <w:ind w:left="794" w:hanging="397"/>
      </w:pPr>
      <w:rPr>
        <w:rFonts w:ascii="Calibri" w:hAnsi="Calibri" w:hint="default"/>
        <w:color w:val="auto"/>
      </w:rPr>
    </w:lvl>
    <w:lvl w:ilvl="3">
      <w:start w:val="1"/>
      <w:numFmt w:val="bullet"/>
      <w:lvlRestart w:val="0"/>
      <w:pStyle w:val="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8" w15:restartNumberingAfterBreak="0">
    <w:nsid w:val="3EC54A41"/>
    <w:multiLevelType w:val="multilevel"/>
    <w:tmpl w:val="46940C74"/>
    <w:styleLink w:val="ZZNumberslowerroman"/>
    <w:lvl w:ilvl="0">
      <w:start w:val="1"/>
      <w:numFmt w:val="lowerRoman"/>
      <w:pStyle w:val="Numberlowerroman"/>
      <w:lvlText w:val="(%1)"/>
      <w:lvlJc w:val="left"/>
      <w:pPr>
        <w:tabs>
          <w:tab w:val="num" w:pos="397"/>
        </w:tabs>
        <w:ind w:left="397" w:hanging="397"/>
      </w:pPr>
      <w:rPr>
        <w:rFonts w:hint="default"/>
      </w:rPr>
    </w:lvl>
    <w:lvl w:ilvl="1">
      <w:start w:val="1"/>
      <w:numFmt w:val="lowerRoman"/>
      <w:pStyle w:val="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9" w15:restartNumberingAfterBreak="0">
    <w:nsid w:val="491F70A6"/>
    <w:multiLevelType w:val="multilevel"/>
    <w:tmpl w:val="BE08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E050DF"/>
    <w:multiLevelType w:val="hybridMultilevel"/>
    <w:tmpl w:val="CD40D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1611C2"/>
    <w:multiLevelType w:val="multilevel"/>
    <w:tmpl w:val="96B4DF56"/>
    <w:styleLink w:val="ZZTablebullets"/>
    <w:lvl w:ilvl="0">
      <w:start w:val="1"/>
      <w:numFmt w:val="bullet"/>
      <w:pStyle w:val="Tablebullet1"/>
      <w:lvlText w:val="•"/>
      <w:lvlJc w:val="left"/>
      <w:pPr>
        <w:ind w:left="227" w:hanging="227"/>
      </w:pPr>
      <w:rPr>
        <w:rFonts w:ascii="Calibri" w:hAnsi="Calibri" w:hint="default"/>
      </w:rPr>
    </w:lvl>
    <w:lvl w:ilvl="1">
      <w:start w:val="1"/>
      <w:numFmt w:val="bullet"/>
      <w:lvlRestart w:val="0"/>
      <w:pStyle w:val="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2" w15:restartNumberingAfterBreak="0">
    <w:nsid w:val="54BA1E5A"/>
    <w:multiLevelType w:val="multilevel"/>
    <w:tmpl w:val="EC2C0F22"/>
    <w:styleLink w:val="ZZBullets"/>
    <w:lvl w:ilvl="0">
      <w:start w:val="1"/>
      <w:numFmt w:val="bullet"/>
      <w:pStyle w:val="Bullet1"/>
      <w:lvlText w:val="•"/>
      <w:lvlJc w:val="left"/>
      <w:pPr>
        <w:ind w:left="284" w:hanging="284"/>
      </w:pPr>
      <w:rPr>
        <w:rFonts w:ascii="Calibri" w:hAnsi="Calibri" w:hint="default"/>
      </w:rPr>
    </w:lvl>
    <w:lvl w:ilvl="1">
      <w:start w:val="1"/>
      <w:numFmt w:val="bullet"/>
      <w:lvlRestart w:val="0"/>
      <w:pStyle w:val="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3" w15:restartNumberingAfterBreak="0">
    <w:nsid w:val="6309259F"/>
    <w:multiLevelType w:val="multilevel"/>
    <w:tmpl w:val="866C5A8E"/>
    <w:styleLink w:val="ZZQuotebullets"/>
    <w:lvl w:ilvl="0">
      <w:start w:val="1"/>
      <w:numFmt w:val="bullet"/>
      <w:pStyle w:val="Quotebullet1"/>
      <w:lvlText w:val="•"/>
      <w:lvlJc w:val="left"/>
      <w:pPr>
        <w:ind w:left="680" w:hanging="283"/>
      </w:pPr>
      <w:rPr>
        <w:rFonts w:ascii="Calibri" w:hAnsi="Calibri" w:hint="default"/>
        <w:color w:val="auto"/>
      </w:rPr>
    </w:lvl>
    <w:lvl w:ilvl="1">
      <w:start w:val="1"/>
      <w:numFmt w:val="bullet"/>
      <w:lvlRestart w:val="0"/>
      <w:pStyle w:val="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4" w15:restartNumberingAfterBreak="0">
    <w:nsid w:val="663C699C"/>
    <w:multiLevelType w:val="multilevel"/>
    <w:tmpl w:val="B108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B20FA8"/>
    <w:multiLevelType w:val="hybridMultilevel"/>
    <w:tmpl w:val="CE704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7" w15:restartNumberingAfterBreak="0">
    <w:nsid w:val="77485834"/>
    <w:multiLevelType w:val="hybridMultilevel"/>
    <w:tmpl w:val="9B2EA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9255E49"/>
    <w:multiLevelType w:val="hybridMultilevel"/>
    <w:tmpl w:val="A7748B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2082824028">
    <w:abstractNumId w:val="10"/>
  </w:num>
  <w:num w:numId="2" w16cid:durableId="328144230">
    <w:abstractNumId w:val="17"/>
  </w:num>
  <w:num w:numId="3" w16cid:durableId="8588532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31249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26763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93091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6705010">
    <w:abstractNumId w:val="22"/>
  </w:num>
  <w:num w:numId="8" w16cid:durableId="2012676413">
    <w:abstractNumId w:val="16"/>
  </w:num>
  <w:num w:numId="9" w16cid:durableId="1820534068">
    <w:abstractNumId w:val="21"/>
  </w:num>
  <w:num w:numId="10" w16cid:durableId="683844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7774814">
    <w:abstractNumId w:val="23"/>
  </w:num>
  <w:num w:numId="12" w16cid:durableId="9491227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891460">
    <w:abstractNumId w:val="18"/>
  </w:num>
  <w:num w:numId="14" w16cid:durableId="19624138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03576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1797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18716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2424041">
    <w:abstractNumId w:val="26"/>
  </w:num>
  <w:num w:numId="19" w16cid:durableId="17084855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5682585">
    <w:abstractNumId w:val="14"/>
  </w:num>
  <w:num w:numId="21" w16cid:durableId="306710414">
    <w:abstractNumId w:val="12"/>
  </w:num>
  <w:num w:numId="22" w16cid:durableId="9359375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2966316">
    <w:abstractNumId w:val="15"/>
  </w:num>
  <w:num w:numId="24" w16cid:durableId="496194594">
    <w:abstractNumId w:val="27"/>
  </w:num>
  <w:num w:numId="25" w16cid:durableId="364603959">
    <w:abstractNumId w:val="25"/>
  </w:num>
  <w:num w:numId="26" w16cid:durableId="444079026">
    <w:abstractNumId w:val="20"/>
  </w:num>
  <w:num w:numId="27" w16cid:durableId="1760983364">
    <w:abstractNumId w:val="11"/>
  </w:num>
  <w:num w:numId="28" w16cid:durableId="1308972518">
    <w:abstractNumId w:val="28"/>
  </w:num>
  <w:num w:numId="29" w16cid:durableId="1472600546">
    <w:abstractNumId w:val="9"/>
  </w:num>
  <w:num w:numId="30" w16cid:durableId="547687986">
    <w:abstractNumId w:val="7"/>
  </w:num>
  <w:num w:numId="31" w16cid:durableId="1860000192">
    <w:abstractNumId w:val="6"/>
  </w:num>
  <w:num w:numId="32" w16cid:durableId="92671169">
    <w:abstractNumId w:val="5"/>
  </w:num>
  <w:num w:numId="33" w16cid:durableId="1997566030">
    <w:abstractNumId w:val="4"/>
  </w:num>
  <w:num w:numId="34" w16cid:durableId="1617911193">
    <w:abstractNumId w:val="8"/>
  </w:num>
  <w:num w:numId="35" w16cid:durableId="1019233254">
    <w:abstractNumId w:val="3"/>
  </w:num>
  <w:num w:numId="36" w16cid:durableId="633951260">
    <w:abstractNumId w:val="2"/>
  </w:num>
  <w:num w:numId="37" w16cid:durableId="1363625421">
    <w:abstractNumId w:val="1"/>
  </w:num>
  <w:num w:numId="38" w16cid:durableId="1143425621">
    <w:abstractNumId w:val="0"/>
  </w:num>
  <w:num w:numId="39" w16cid:durableId="18745360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91320708">
    <w:abstractNumId w:val="19"/>
  </w:num>
  <w:num w:numId="41" w16cid:durableId="1751464468">
    <w:abstractNumId w:val="2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Aiken">
    <w15:presenceInfo w15:providerId="Windows Live" w15:userId="149d3d7da11f19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00"/>
    <w:rsid w:val="00000719"/>
    <w:rsid w:val="00003403"/>
    <w:rsid w:val="00005347"/>
    <w:rsid w:val="000072B6"/>
    <w:rsid w:val="0001021B"/>
    <w:rsid w:val="00011D89"/>
    <w:rsid w:val="000154FD"/>
    <w:rsid w:val="00016FBF"/>
    <w:rsid w:val="00022271"/>
    <w:rsid w:val="000235E8"/>
    <w:rsid w:val="00024D89"/>
    <w:rsid w:val="000250B6"/>
    <w:rsid w:val="00033D81"/>
    <w:rsid w:val="00037366"/>
    <w:rsid w:val="00041BF0"/>
    <w:rsid w:val="00042C8A"/>
    <w:rsid w:val="0004536B"/>
    <w:rsid w:val="00046B68"/>
    <w:rsid w:val="000527DD"/>
    <w:rsid w:val="000578B2"/>
    <w:rsid w:val="00060959"/>
    <w:rsid w:val="00060C8F"/>
    <w:rsid w:val="0006298A"/>
    <w:rsid w:val="000663CD"/>
    <w:rsid w:val="000733FE"/>
    <w:rsid w:val="00074219"/>
    <w:rsid w:val="00074ED5"/>
    <w:rsid w:val="000835C6"/>
    <w:rsid w:val="0008508E"/>
    <w:rsid w:val="00087951"/>
    <w:rsid w:val="0009113B"/>
    <w:rsid w:val="00093402"/>
    <w:rsid w:val="00094DA3"/>
    <w:rsid w:val="00096CD1"/>
    <w:rsid w:val="000A012C"/>
    <w:rsid w:val="000A0EB9"/>
    <w:rsid w:val="000A186C"/>
    <w:rsid w:val="000A1EA4"/>
    <w:rsid w:val="000A2476"/>
    <w:rsid w:val="000A641A"/>
    <w:rsid w:val="000B3EDB"/>
    <w:rsid w:val="000B543D"/>
    <w:rsid w:val="000B55F9"/>
    <w:rsid w:val="000B5BF7"/>
    <w:rsid w:val="000B6BC8"/>
    <w:rsid w:val="000C0303"/>
    <w:rsid w:val="000C42EA"/>
    <w:rsid w:val="000C4546"/>
    <w:rsid w:val="000D1242"/>
    <w:rsid w:val="000E0970"/>
    <w:rsid w:val="000E1910"/>
    <w:rsid w:val="000E3CC7"/>
    <w:rsid w:val="000E6BD4"/>
    <w:rsid w:val="000E6D6D"/>
    <w:rsid w:val="000F1F1E"/>
    <w:rsid w:val="000F2259"/>
    <w:rsid w:val="000F2DDA"/>
    <w:rsid w:val="000F5213"/>
    <w:rsid w:val="00101001"/>
    <w:rsid w:val="00103276"/>
    <w:rsid w:val="0010392D"/>
    <w:rsid w:val="0010447F"/>
    <w:rsid w:val="00104FE3"/>
    <w:rsid w:val="0010714F"/>
    <w:rsid w:val="001120C5"/>
    <w:rsid w:val="0011701A"/>
    <w:rsid w:val="00120BD3"/>
    <w:rsid w:val="00122FEA"/>
    <w:rsid w:val="001232BD"/>
    <w:rsid w:val="00124ED5"/>
    <w:rsid w:val="001276FA"/>
    <w:rsid w:val="0014255B"/>
    <w:rsid w:val="001447B3"/>
    <w:rsid w:val="00152073"/>
    <w:rsid w:val="00154E2D"/>
    <w:rsid w:val="00156598"/>
    <w:rsid w:val="00161939"/>
    <w:rsid w:val="00161AA0"/>
    <w:rsid w:val="00161D2E"/>
    <w:rsid w:val="00161F3E"/>
    <w:rsid w:val="00162093"/>
    <w:rsid w:val="00162CA9"/>
    <w:rsid w:val="00165459"/>
    <w:rsid w:val="00165A57"/>
    <w:rsid w:val="001712C2"/>
    <w:rsid w:val="00172BAF"/>
    <w:rsid w:val="001771DD"/>
    <w:rsid w:val="00177995"/>
    <w:rsid w:val="00177A8C"/>
    <w:rsid w:val="00186B33"/>
    <w:rsid w:val="00192F9D"/>
    <w:rsid w:val="00196EB8"/>
    <w:rsid w:val="00196EFB"/>
    <w:rsid w:val="001979FF"/>
    <w:rsid w:val="00197B17"/>
    <w:rsid w:val="001A1950"/>
    <w:rsid w:val="001A1C54"/>
    <w:rsid w:val="001A3ACE"/>
    <w:rsid w:val="001B058F"/>
    <w:rsid w:val="001B738B"/>
    <w:rsid w:val="001C09DB"/>
    <w:rsid w:val="001C277E"/>
    <w:rsid w:val="001C2A72"/>
    <w:rsid w:val="001C31B7"/>
    <w:rsid w:val="001D0B75"/>
    <w:rsid w:val="001D39A5"/>
    <w:rsid w:val="001D3C09"/>
    <w:rsid w:val="001D44E8"/>
    <w:rsid w:val="001D5D56"/>
    <w:rsid w:val="001D60EC"/>
    <w:rsid w:val="001D6F59"/>
    <w:rsid w:val="001E0C5D"/>
    <w:rsid w:val="001E2A36"/>
    <w:rsid w:val="001E44DF"/>
    <w:rsid w:val="001E5058"/>
    <w:rsid w:val="001E68A5"/>
    <w:rsid w:val="001E6BB0"/>
    <w:rsid w:val="001E7282"/>
    <w:rsid w:val="001F3826"/>
    <w:rsid w:val="001F6E46"/>
    <w:rsid w:val="001F7186"/>
    <w:rsid w:val="001F7C91"/>
    <w:rsid w:val="00200176"/>
    <w:rsid w:val="002033B7"/>
    <w:rsid w:val="00206463"/>
    <w:rsid w:val="00206F2F"/>
    <w:rsid w:val="0021053D"/>
    <w:rsid w:val="00210A92"/>
    <w:rsid w:val="00216C03"/>
    <w:rsid w:val="00220C04"/>
    <w:rsid w:val="0022278D"/>
    <w:rsid w:val="0022701F"/>
    <w:rsid w:val="00227C68"/>
    <w:rsid w:val="002333F5"/>
    <w:rsid w:val="00233724"/>
    <w:rsid w:val="002365B4"/>
    <w:rsid w:val="002432E1"/>
    <w:rsid w:val="00246207"/>
    <w:rsid w:val="00246C5E"/>
    <w:rsid w:val="00250960"/>
    <w:rsid w:val="00251343"/>
    <w:rsid w:val="002536A4"/>
    <w:rsid w:val="00254F58"/>
    <w:rsid w:val="002620BC"/>
    <w:rsid w:val="00262802"/>
    <w:rsid w:val="00263A90"/>
    <w:rsid w:val="00263C1F"/>
    <w:rsid w:val="0026408B"/>
    <w:rsid w:val="00267C3E"/>
    <w:rsid w:val="002709BB"/>
    <w:rsid w:val="0027113F"/>
    <w:rsid w:val="00273BAC"/>
    <w:rsid w:val="002763B3"/>
    <w:rsid w:val="002802E3"/>
    <w:rsid w:val="0028213D"/>
    <w:rsid w:val="002862F1"/>
    <w:rsid w:val="00291373"/>
    <w:rsid w:val="0029597D"/>
    <w:rsid w:val="002962C3"/>
    <w:rsid w:val="0029752B"/>
    <w:rsid w:val="002A0A9C"/>
    <w:rsid w:val="002A483C"/>
    <w:rsid w:val="002B0C7C"/>
    <w:rsid w:val="002B1729"/>
    <w:rsid w:val="002B36C7"/>
    <w:rsid w:val="002B4DD4"/>
    <w:rsid w:val="002B5277"/>
    <w:rsid w:val="002B5375"/>
    <w:rsid w:val="002B77C1"/>
    <w:rsid w:val="002C0ED7"/>
    <w:rsid w:val="002C2728"/>
    <w:rsid w:val="002D1E0D"/>
    <w:rsid w:val="002D5006"/>
    <w:rsid w:val="002E01D0"/>
    <w:rsid w:val="002E161D"/>
    <w:rsid w:val="002E3100"/>
    <w:rsid w:val="002E6C95"/>
    <w:rsid w:val="002E7C36"/>
    <w:rsid w:val="002F0107"/>
    <w:rsid w:val="002F3D32"/>
    <w:rsid w:val="002F5F31"/>
    <w:rsid w:val="002F5F46"/>
    <w:rsid w:val="00302216"/>
    <w:rsid w:val="00303E53"/>
    <w:rsid w:val="00305CC1"/>
    <w:rsid w:val="00306E5F"/>
    <w:rsid w:val="00307E14"/>
    <w:rsid w:val="00314054"/>
    <w:rsid w:val="00315BD8"/>
    <w:rsid w:val="00316F27"/>
    <w:rsid w:val="003214F1"/>
    <w:rsid w:val="00322E4B"/>
    <w:rsid w:val="00327870"/>
    <w:rsid w:val="0033259D"/>
    <w:rsid w:val="003333D2"/>
    <w:rsid w:val="003406C6"/>
    <w:rsid w:val="003418CC"/>
    <w:rsid w:val="003459BD"/>
    <w:rsid w:val="00350D38"/>
    <w:rsid w:val="00351B36"/>
    <w:rsid w:val="00357B4E"/>
    <w:rsid w:val="003716FD"/>
    <w:rsid w:val="0037204B"/>
    <w:rsid w:val="00373890"/>
    <w:rsid w:val="003744CF"/>
    <w:rsid w:val="00374717"/>
    <w:rsid w:val="0037676C"/>
    <w:rsid w:val="00381043"/>
    <w:rsid w:val="003829E5"/>
    <w:rsid w:val="00386109"/>
    <w:rsid w:val="00386944"/>
    <w:rsid w:val="00387225"/>
    <w:rsid w:val="003956CC"/>
    <w:rsid w:val="00395C9A"/>
    <w:rsid w:val="003A0853"/>
    <w:rsid w:val="003A6B67"/>
    <w:rsid w:val="003A7219"/>
    <w:rsid w:val="003B13B6"/>
    <w:rsid w:val="003B15E6"/>
    <w:rsid w:val="003B408A"/>
    <w:rsid w:val="003B5733"/>
    <w:rsid w:val="003C08A2"/>
    <w:rsid w:val="003C2045"/>
    <w:rsid w:val="003C43A1"/>
    <w:rsid w:val="003C4FC0"/>
    <w:rsid w:val="003C55F4"/>
    <w:rsid w:val="003C7897"/>
    <w:rsid w:val="003C7A3F"/>
    <w:rsid w:val="003D2766"/>
    <w:rsid w:val="003D2A74"/>
    <w:rsid w:val="003D3E8F"/>
    <w:rsid w:val="003D6475"/>
    <w:rsid w:val="003E375C"/>
    <w:rsid w:val="003E4086"/>
    <w:rsid w:val="003E639E"/>
    <w:rsid w:val="003E71E5"/>
    <w:rsid w:val="003F0445"/>
    <w:rsid w:val="003F0CF0"/>
    <w:rsid w:val="003F14B1"/>
    <w:rsid w:val="003F2B20"/>
    <w:rsid w:val="003F3289"/>
    <w:rsid w:val="003F5CB9"/>
    <w:rsid w:val="004013C7"/>
    <w:rsid w:val="00401FCF"/>
    <w:rsid w:val="0040248F"/>
    <w:rsid w:val="00406285"/>
    <w:rsid w:val="004112C6"/>
    <w:rsid w:val="004148F9"/>
    <w:rsid w:val="00414D4A"/>
    <w:rsid w:val="0042084E"/>
    <w:rsid w:val="00421EEF"/>
    <w:rsid w:val="00424D65"/>
    <w:rsid w:val="00442C6C"/>
    <w:rsid w:val="00443CBE"/>
    <w:rsid w:val="00443E8A"/>
    <w:rsid w:val="004441BC"/>
    <w:rsid w:val="004468B4"/>
    <w:rsid w:val="0045230A"/>
    <w:rsid w:val="00454AD0"/>
    <w:rsid w:val="00457337"/>
    <w:rsid w:val="00462E3D"/>
    <w:rsid w:val="00466E79"/>
    <w:rsid w:val="00470D7D"/>
    <w:rsid w:val="0047372D"/>
    <w:rsid w:val="00473BA3"/>
    <w:rsid w:val="004743DD"/>
    <w:rsid w:val="00474CEA"/>
    <w:rsid w:val="00483968"/>
    <w:rsid w:val="00484F86"/>
    <w:rsid w:val="00490746"/>
    <w:rsid w:val="00490852"/>
    <w:rsid w:val="00491C9C"/>
    <w:rsid w:val="00492F30"/>
    <w:rsid w:val="004946F4"/>
    <w:rsid w:val="0049487E"/>
    <w:rsid w:val="004A160D"/>
    <w:rsid w:val="004A3E81"/>
    <w:rsid w:val="004A4195"/>
    <w:rsid w:val="004A5C62"/>
    <w:rsid w:val="004A5CE5"/>
    <w:rsid w:val="004A707D"/>
    <w:rsid w:val="004C5541"/>
    <w:rsid w:val="004C6EEE"/>
    <w:rsid w:val="004C702B"/>
    <w:rsid w:val="004D0033"/>
    <w:rsid w:val="004D016B"/>
    <w:rsid w:val="004D1B22"/>
    <w:rsid w:val="004D23CC"/>
    <w:rsid w:val="004D36F2"/>
    <w:rsid w:val="004E1106"/>
    <w:rsid w:val="004E138F"/>
    <w:rsid w:val="004E4649"/>
    <w:rsid w:val="004E5C2B"/>
    <w:rsid w:val="004F00DD"/>
    <w:rsid w:val="004F2133"/>
    <w:rsid w:val="004F5398"/>
    <w:rsid w:val="004F55F1"/>
    <w:rsid w:val="004F6936"/>
    <w:rsid w:val="00503DC6"/>
    <w:rsid w:val="00506F5D"/>
    <w:rsid w:val="00510C37"/>
    <w:rsid w:val="005126D0"/>
    <w:rsid w:val="0051568D"/>
    <w:rsid w:val="00526AC7"/>
    <w:rsid w:val="00526C15"/>
    <w:rsid w:val="0053089F"/>
    <w:rsid w:val="00536395"/>
    <w:rsid w:val="00536499"/>
    <w:rsid w:val="00543903"/>
    <w:rsid w:val="00543F11"/>
    <w:rsid w:val="00546305"/>
    <w:rsid w:val="00547A95"/>
    <w:rsid w:val="0055119B"/>
    <w:rsid w:val="005548B5"/>
    <w:rsid w:val="00572031"/>
    <w:rsid w:val="00572282"/>
    <w:rsid w:val="00573CE3"/>
    <w:rsid w:val="00576E84"/>
    <w:rsid w:val="00580394"/>
    <w:rsid w:val="005809CD"/>
    <w:rsid w:val="00582B8C"/>
    <w:rsid w:val="0058757E"/>
    <w:rsid w:val="00596A4B"/>
    <w:rsid w:val="00597507"/>
    <w:rsid w:val="005A479D"/>
    <w:rsid w:val="005B1C6D"/>
    <w:rsid w:val="005B21B6"/>
    <w:rsid w:val="005B3A08"/>
    <w:rsid w:val="005B7A63"/>
    <w:rsid w:val="005C0955"/>
    <w:rsid w:val="005C49DA"/>
    <w:rsid w:val="005C50F3"/>
    <w:rsid w:val="005C54B5"/>
    <w:rsid w:val="005C5D80"/>
    <w:rsid w:val="005C5D91"/>
    <w:rsid w:val="005D07B8"/>
    <w:rsid w:val="005D6597"/>
    <w:rsid w:val="005E14E7"/>
    <w:rsid w:val="005E26A3"/>
    <w:rsid w:val="005E2ECB"/>
    <w:rsid w:val="005E3DB7"/>
    <w:rsid w:val="005E447E"/>
    <w:rsid w:val="005E4FD1"/>
    <w:rsid w:val="005F0775"/>
    <w:rsid w:val="005F0CF5"/>
    <w:rsid w:val="005F21EB"/>
    <w:rsid w:val="00605908"/>
    <w:rsid w:val="00610D7C"/>
    <w:rsid w:val="00613414"/>
    <w:rsid w:val="00620154"/>
    <w:rsid w:val="0062408D"/>
    <w:rsid w:val="006240CC"/>
    <w:rsid w:val="00624940"/>
    <w:rsid w:val="006254F8"/>
    <w:rsid w:val="00627DA7"/>
    <w:rsid w:val="00630DA4"/>
    <w:rsid w:val="00632597"/>
    <w:rsid w:val="006358B4"/>
    <w:rsid w:val="006419AA"/>
    <w:rsid w:val="00644B1F"/>
    <w:rsid w:val="00644B7E"/>
    <w:rsid w:val="006454E6"/>
    <w:rsid w:val="00646235"/>
    <w:rsid w:val="00646A68"/>
    <w:rsid w:val="006505BD"/>
    <w:rsid w:val="006508EA"/>
    <w:rsid w:val="0065092E"/>
    <w:rsid w:val="006557A7"/>
    <w:rsid w:val="00656290"/>
    <w:rsid w:val="006608D8"/>
    <w:rsid w:val="006621D7"/>
    <w:rsid w:val="0066302A"/>
    <w:rsid w:val="00667770"/>
    <w:rsid w:val="00670597"/>
    <w:rsid w:val="006706D0"/>
    <w:rsid w:val="00671C1E"/>
    <w:rsid w:val="00677574"/>
    <w:rsid w:val="0068454C"/>
    <w:rsid w:val="00691B62"/>
    <w:rsid w:val="006933B5"/>
    <w:rsid w:val="00693D14"/>
    <w:rsid w:val="00696F27"/>
    <w:rsid w:val="006A18C2"/>
    <w:rsid w:val="006A3383"/>
    <w:rsid w:val="006B077C"/>
    <w:rsid w:val="006B6803"/>
    <w:rsid w:val="006D0F16"/>
    <w:rsid w:val="006D2A3F"/>
    <w:rsid w:val="006D2FBC"/>
    <w:rsid w:val="006E0541"/>
    <w:rsid w:val="006E138B"/>
    <w:rsid w:val="006E3B51"/>
    <w:rsid w:val="006F0330"/>
    <w:rsid w:val="006F1FDC"/>
    <w:rsid w:val="006F6B8C"/>
    <w:rsid w:val="007013EF"/>
    <w:rsid w:val="007055BD"/>
    <w:rsid w:val="007173CA"/>
    <w:rsid w:val="007216AA"/>
    <w:rsid w:val="00721AB5"/>
    <w:rsid w:val="00721CFB"/>
    <w:rsid w:val="00721DEF"/>
    <w:rsid w:val="0072251A"/>
    <w:rsid w:val="00724A43"/>
    <w:rsid w:val="007273AC"/>
    <w:rsid w:val="00731AD4"/>
    <w:rsid w:val="007346E4"/>
    <w:rsid w:val="00734FCA"/>
    <w:rsid w:val="0073582E"/>
    <w:rsid w:val="00740F22"/>
    <w:rsid w:val="00741CF0"/>
    <w:rsid w:val="00741F1A"/>
    <w:rsid w:val="007447DA"/>
    <w:rsid w:val="007450F8"/>
    <w:rsid w:val="0074696E"/>
    <w:rsid w:val="00750135"/>
    <w:rsid w:val="00750EC2"/>
    <w:rsid w:val="00752B28"/>
    <w:rsid w:val="007541A9"/>
    <w:rsid w:val="00754E36"/>
    <w:rsid w:val="00763139"/>
    <w:rsid w:val="00770F37"/>
    <w:rsid w:val="007711A0"/>
    <w:rsid w:val="00772D5E"/>
    <w:rsid w:val="0077463E"/>
    <w:rsid w:val="00776928"/>
    <w:rsid w:val="00776E0F"/>
    <w:rsid w:val="007774B1"/>
    <w:rsid w:val="00777BE1"/>
    <w:rsid w:val="007833D8"/>
    <w:rsid w:val="00785677"/>
    <w:rsid w:val="007862E6"/>
    <w:rsid w:val="00786F16"/>
    <w:rsid w:val="00791BD7"/>
    <w:rsid w:val="007933F7"/>
    <w:rsid w:val="00796E20"/>
    <w:rsid w:val="00797C32"/>
    <w:rsid w:val="007A11E8"/>
    <w:rsid w:val="007B0914"/>
    <w:rsid w:val="007B1374"/>
    <w:rsid w:val="007B32E5"/>
    <w:rsid w:val="007B3DB9"/>
    <w:rsid w:val="007B589F"/>
    <w:rsid w:val="007B6186"/>
    <w:rsid w:val="007B73BC"/>
    <w:rsid w:val="007C1838"/>
    <w:rsid w:val="007C20B9"/>
    <w:rsid w:val="007C7301"/>
    <w:rsid w:val="007C7859"/>
    <w:rsid w:val="007C7F28"/>
    <w:rsid w:val="007D1466"/>
    <w:rsid w:val="007D2BDE"/>
    <w:rsid w:val="007D2FB6"/>
    <w:rsid w:val="007D49EB"/>
    <w:rsid w:val="007D5E1C"/>
    <w:rsid w:val="007E0DE2"/>
    <w:rsid w:val="007E1227"/>
    <w:rsid w:val="007E3B98"/>
    <w:rsid w:val="007E417A"/>
    <w:rsid w:val="007F31B6"/>
    <w:rsid w:val="007F546C"/>
    <w:rsid w:val="007F625F"/>
    <w:rsid w:val="007F665E"/>
    <w:rsid w:val="00800412"/>
    <w:rsid w:val="0080587B"/>
    <w:rsid w:val="00806468"/>
    <w:rsid w:val="008119CA"/>
    <w:rsid w:val="008130C4"/>
    <w:rsid w:val="008155F0"/>
    <w:rsid w:val="00816735"/>
    <w:rsid w:val="00820141"/>
    <w:rsid w:val="00820E0C"/>
    <w:rsid w:val="008213F0"/>
    <w:rsid w:val="00823275"/>
    <w:rsid w:val="0082366F"/>
    <w:rsid w:val="008338A2"/>
    <w:rsid w:val="00835FAF"/>
    <w:rsid w:val="00841AA9"/>
    <w:rsid w:val="008474FE"/>
    <w:rsid w:val="00853EE4"/>
    <w:rsid w:val="00855535"/>
    <w:rsid w:val="00855920"/>
    <w:rsid w:val="00857C5A"/>
    <w:rsid w:val="0086255E"/>
    <w:rsid w:val="008633F0"/>
    <w:rsid w:val="00867D9D"/>
    <w:rsid w:val="00872E0A"/>
    <w:rsid w:val="00873594"/>
    <w:rsid w:val="00875285"/>
    <w:rsid w:val="00884B62"/>
    <w:rsid w:val="0088529C"/>
    <w:rsid w:val="00887903"/>
    <w:rsid w:val="0089270A"/>
    <w:rsid w:val="0089397F"/>
    <w:rsid w:val="00893AF6"/>
    <w:rsid w:val="00894BC4"/>
    <w:rsid w:val="008A28A8"/>
    <w:rsid w:val="008A5B32"/>
    <w:rsid w:val="008B2EE4"/>
    <w:rsid w:val="008B4D3D"/>
    <w:rsid w:val="008B57C7"/>
    <w:rsid w:val="008C2F92"/>
    <w:rsid w:val="008C3697"/>
    <w:rsid w:val="008C5557"/>
    <w:rsid w:val="008C589D"/>
    <w:rsid w:val="008C6D51"/>
    <w:rsid w:val="008D2846"/>
    <w:rsid w:val="008D4236"/>
    <w:rsid w:val="008D462F"/>
    <w:rsid w:val="008D6DCF"/>
    <w:rsid w:val="008E3DE9"/>
    <w:rsid w:val="008E4376"/>
    <w:rsid w:val="008E7A0A"/>
    <w:rsid w:val="008E7B49"/>
    <w:rsid w:val="008F59F6"/>
    <w:rsid w:val="00900719"/>
    <w:rsid w:val="009017AC"/>
    <w:rsid w:val="00902A9A"/>
    <w:rsid w:val="00904A1C"/>
    <w:rsid w:val="00905030"/>
    <w:rsid w:val="00906490"/>
    <w:rsid w:val="009111B2"/>
    <w:rsid w:val="009151F5"/>
    <w:rsid w:val="009220CA"/>
    <w:rsid w:val="00924AE1"/>
    <w:rsid w:val="009269B1"/>
    <w:rsid w:val="0092724D"/>
    <w:rsid w:val="009272B3"/>
    <w:rsid w:val="009315BE"/>
    <w:rsid w:val="0093338F"/>
    <w:rsid w:val="00937BD9"/>
    <w:rsid w:val="00950E2C"/>
    <w:rsid w:val="00951D50"/>
    <w:rsid w:val="009525EB"/>
    <w:rsid w:val="0095470B"/>
    <w:rsid w:val="00954874"/>
    <w:rsid w:val="0095615A"/>
    <w:rsid w:val="00961400"/>
    <w:rsid w:val="00963646"/>
    <w:rsid w:val="0096632D"/>
    <w:rsid w:val="009718C7"/>
    <w:rsid w:val="0097559F"/>
    <w:rsid w:val="0097761E"/>
    <w:rsid w:val="00982454"/>
    <w:rsid w:val="00982CF0"/>
    <w:rsid w:val="009853E1"/>
    <w:rsid w:val="00986E6B"/>
    <w:rsid w:val="00990032"/>
    <w:rsid w:val="00990B19"/>
    <w:rsid w:val="0099153B"/>
    <w:rsid w:val="00991769"/>
    <w:rsid w:val="0099232C"/>
    <w:rsid w:val="00994386"/>
    <w:rsid w:val="009A13D8"/>
    <w:rsid w:val="009A279E"/>
    <w:rsid w:val="009A3015"/>
    <w:rsid w:val="009A3490"/>
    <w:rsid w:val="009B0A6F"/>
    <w:rsid w:val="009B0A94"/>
    <w:rsid w:val="009B2AE8"/>
    <w:rsid w:val="009B59E9"/>
    <w:rsid w:val="009B70AA"/>
    <w:rsid w:val="009C5E77"/>
    <w:rsid w:val="009C7A7E"/>
    <w:rsid w:val="009D02E8"/>
    <w:rsid w:val="009D51D0"/>
    <w:rsid w:val="009D70A4"/>
    <w:rsid w:val="009D7B14"/>
    <w:rsid w:val="009E08D1"/>
    <w:rsid w:val="009E1B95"/>
    <w:rsid w:val="009E496F"/>
    <w:rsid w:val="009E4B0D"/>
    <w:rsid w:val="009E5250"/>
    <w:rsid w:val="009E7F92"/>
    <w:rsid w:val="009F02A3"/>
    <w:rsid w:val="009F0505"/>
    <w:rsid w:val="009F1300"/>
    <w:rsid w:val="009F2F27"/>
    <w:rsid w:val="009F34AA"/>
    <w:rsid w:val="009F6BCB"/>
    <w:rsid w:val="009F7B78"/>
    <w:rsid w:val="00A0057A"/>
    <w:rsid w:val="00A02FA1"/>
    <w:rsid w:val="00A04CCE"/>
    <w:rsid w:val="00A07421"/>
    <w:rsid w:val="00A0776B"/>
    <w:rsid w:val="00A10FB9"/>
    <w:rsid w:val="00A11421"/>
    <w:rsid w:val="00A1389F"/>
    <w:rsid w:val="00A157B1"/>
    <w:rsid w:val="00A22229"/>
    <w:rsid w:val="00A24442"/>
    <w:rsid w:val="00A330BB"/>
    <w:rsid w:val="00A44882"/>
    <w:rsid w:val="00A45125"/>
    <w:rsid w:val="00A54715"/>
    <w:rsid w:val="00A6061C"/>
    <w:rsid w:val="00A62D44"/>
    <w:rsid w:val="00A67263"/>
    <w:rsid w:val="00A7161C"/>
    <w:rsid w:val="00A77AA3"/>
    <w:rsid w:val="00A8236D"/>
    <w:rsid w:val="00A8539C"/>
    <w:rsid w:val="00A854EB"/>
    <w:rsid w:val="00A872E5"/>
    <w:rsid w:val="00A91406"/>
    <w:rsid w:val="00A96E65"/>
    <w:rsid w:val="00A97C72"/>
    <w:rsid w:val="00AA153F"/>
    <w:rsid w:val="00AA268E"/>
    <w:rsid w:val="00AA310B"/>
    <w:rsid w:val="00AA63D4"/>
    <w:rsid w:val="00AB06E8"/>
    <w:rsid w:val="00AB1CD3"/>
    <w:rsid w:val="00AB352F"/>
    <w:rsid w:val="00AC274B"/>
    <w:rsid w:val="00AC4764"/>
    <w:rsid w:val="00AC6D36"/>
    <w:rsid w:val="00AD0CBA"/>
    <w:rsid w:val="00AD177A"/>
    <w:rsid w:val="00AD26E2"/>
    <w:rsid w:val="00AD784C"/>
    <w:rsid w:val="00AE126A"/>
    <w:rsid w:val="00AE1BAE"/>
    <w:rsid w:val="00AE3005"/>
    <w:rsid w:val="00AE3BD5"/>
    <w:rsid w:val="00AE59A0"/>
    <w:rsid w:val="00AF0C57"/>
    <w:rsid w:val="00AF26F3"/>
    <w:rsid w:val="00AF5F04"/>
    <w:rsid w:val="00B00672"/>
    <w:rsid w:val="00B01B4D"/>
    <w:rsid w:val="00B06571"/>
    <w:rsid w:val="00B068BA"/>
    <w:rsid w:val="00B07FF7"/>
    <w:rsid w:val="00B13851"/>
    <w:rsid w:val="00B13B1C"/>
    <w:rsid w:val="00B14780"/>
    <w:rsid w:val="00B21F90"/>
    <w:rsid w:val="00B22291"/>
    <w:rsid w:val="00B23F9A"/>
    <w:rsid w:val="00B2417B"/>
    <w:rsid w:val="00B24E6F"/>
    <w:rsid w:val="00B26CB5"/>
    <w:rsid w:val="00B2752E"/>
    <w:rsid w:val="00B307CC"/>
    <w:rsid w:val="00B326B7"/>
    <w:rsid w:val="00B3588E"/>
    <w:rsid w:val="00B41F3D"/>
    <w:rsid w:val="00B431E8"/>
    <w:rsid w:val="00B45141"/>
    <w:rsid w:val="00B46DE7"/>
    <w:rsid w:val="00B519CD"/>
    <w:rsid w:val="00B5273A"/>
    <w:rsid w:val="00B57329"/>
    <w:rsid w:val="00B60E61"/>
    <w:rsid w:val="00B62B50"/>
    <w:rsid w:val="00B635B7"/>
    <w:rsid w:val="00B63AE8"/>
    <w:rsid w:val="00B65950"/>
    <w:rsid w:val="00B66D83"/>
    <w:rsid w:val="00B672C0"/>
    <w:rsid w:val="00B676FD"/>
    <w:rsid w:val="00B75646"/>
    <w:rsid w:val="00B90729"/>
    <w:rsid w:val="00B907DA"/>
    <w:rsid w:val="00B94CD5"/>
    <w:rsid w:val="00B950BC"/>
    <w:rsid w:val="00B9714C"/>
    <w:rsid w:val="00BA29AD"/>
    <w:rsid w:val="00BA33CF"/>
    <w:rsid w:val="00BA3F8D"/>
    <w:rsid w:val="00BB7A10"/>
    <w:rsid w:val="00BC3E8F"/>
    <w:rsid w:val="00BC60BE"/>
    <w:rsid w:val="00BC63D9"/>
    <w:rsid w:val="00BC7468"/>
    <w:rsid w:val="00BC7D4F"/>
    <w:rsid w:val="00BC7ED7"/>
    <w:rsid w:val="00BD2850"/>
    <w:rsid w:val="00BE28D2"/>
    <w:rsid w:val="00BE4A64"/>
    <w:rsid w:val="00BE5E43"/>
    <w:rsid w:val="00BF30B2"/>
    <w:rsid w:val="00BF557D"/>
    <w:rsid w:val="00BF7F58"/>
    <w:rsid w:val="00C01381"/>
    <w:rsid w:val="00C01AB1"/>
    <w:rsid w:val="00C026A0"/>
    <w:rsid w:val="00C06137"/>
    <w:rsid w:val="00C079B8"/>
    <w:rsid w:val="00C10037"/>
    <w:rsid w:val="00C123EA"/>
    <w:rsid w:val="00C12A49"/>
    <w:rsid w:val="00C133EE"/>
    <w:rsid w:val="00C149D0"/>
    <w:rsid w:val="00C26588"/>
    <w:rsid w:val="00C27DE9"/>
    <w:rsid w:val="00C32989"/>
    <w:rsid w:val="00C33388"/>
    <w:rsid w:val="00C35484"/>
    <w:rsid w:val="00C4173A"/>
    <w:rsid w:val="00C50DED"/>
    <w:rsid w:val="00C602FF"/>
    <w:rsid w:val="00C61174"/>
    <w:rsid w:val="00C6148F"/>
    <w:rsid w:val="00C621B1"/>
    <w:rsid w:val="00C62F7A"/>
    <w:rsid w:val="00C63B9C"/>
    <w:rsid w:val="00C6682F"/>
    <w:rsid w:val="00C67BF4"/>
    <w:rsid w:val="00C7275E"/>
    <w:rsid w:val="00C74C5D"/>
    <w:rsid w:val="00C863C4"/>
    <w:rsid w:val="00C8746D"/>
    <w:rsid w:val="00C920EA"/>
    <w:rsid w:val="00C93C3E"/>
    <w:rsid w:val="00CA12E3"/>
    <w:rsid w:val="00CA1476"/>
    <w:rsid w:val="00CA6611"/>
    <w:rsid w:val="00CA6AE6"/>
    <w:rsid w:val="00CA782F"/>
    <w:rsid w:val="00CB187B"/>
    <w:rsid w:val="00CB2835"/>
    <w:rsid w:val="00CB3285"/>
    <w:rsid w:val="00CB4500"/>
    <w:rsid w:val="00CB7800"/>
    <w:rsid w:val="00CC0C72"/>
    <w:rsid w:val="00CC2BFD"/>
    <w:rsid w:val="00CD3476"/>
    <w:rsid w:val="00CD64DF"/>
    <w:rsid w:val="00CE225F"/>
    <w:rsid w:val="00CF1864"/>
    <w:rsid w:val="00CF2F50"/>
    <w:rsid w:val="00CF6198"/>
    <w:rsid w:val="00D01B99"/>
    <w:rsid w:val="00D02919"/>
    <w:rsid w:val="00D04C61"/>
    <w:rsid w:val="00D05B8D"/>
    <w:rsid w:val="00D065A2"/>
    <w:rsid w:val="00D079AA"/>
    <w:rsid w:val="00D07F00"/>
    <w:rsid w:val="00D1130F"/>
    <w:rsid w:val="00D17B72"/>
    <w:rsid w:val="00D3185C"/>
    <w:rsid w:val="00D3205F"/>
    <w:rsid w:val="00D3318E"/>
    <w:rsid w:val="00D33E72"/>
    <w:rsid w:val="00D35BD6"/>
    <w:rsid w:val="00D361B5"/>
    <w:rsid w:val="00D405AC"/>
    <w:rsid w:val="00D411A2"/>
    <w:rsid w:val="00D4606D"/>
    <w:rsid w:val="00D46C92"/>
    <w:rsid w:val="00D50B9C"/>
    <w:rsid w:val="00D52D73"/>
    <w:rsid w:val="00D52E58"/>
    <w:rsid w:val="00D56B20"/>
    <w:rsid w:val="00D578B3"/>
    <w:rsid w:val="00D618F4"/>
    <w:rsid w:val="00D714CC"/>
    <w:rsid w:val="00D75EA7"/>
    <w:rsid w:val="00D81ADF"/>
    <w:rsid w:val="00D81F21"/>
    <w:rsid w:val="00D864F2"/>
    <w:rsid w:val="00D92F95"/>
    <w:rsid w:val="00D943F8"/>
    <w:rsid w:val="00D95470"/>
    <w:rsid w:val="00D96B55"/>
    <w:rsid w:val="00DA2619"/>
    <w:rsid w:val="00DA4239"/>
    <w:rsid w:val="00DA65DE"/>
    <w:rsid w:val="00DB0B61"/>
    <w:rsid w:val="00DB1474"/>
    <w:rsid w:val="00DB2962"/>
    <w:rsid w:val="00DB52FB"/>
    <w:rsid w:val="00DC013B"/>
    <w:rsid w:val="00DC090B"/>
    <w:rsid w:val="00DC1679"/>
    <w:rsid w:val="00DC219B"/>
    <w:rsid w:val="00DC2CF1"/>
    <w:rsid w:val="00DC4FCF"/>
    <w:rsid w:val="00DC50E0"/>
    <w:rsid w:val="00DC6386"/>
    <w:rsid w:val="00DD1130"/>
    <w:rsid w:val="00DD1951"/>
    <w:rsid w:val="00DD487D"/>
    <w:rsid w:val="00DD4E83"/>
    <w:rsid w:val="00DD6628"/>
    <w:rsid w:val="00DD6945"/>
    <w:rsid w:val="00DE2D04"/>
    <w:rsid w:val="00DE3250"/>
    <w:rsid w:val="00DE451A"/>
    <w:rsid w:val="00DE6028"/>
    <w:rsid w:val="00DE78A3"/>
    <w:rsid w:val="00DF1A71"/>
    <w:rsid w:val="00DF50FC"/>
    <w:rsid w:val="00DF68C7"/>
    <w:rsid w:val="00DF731A"/>
    <w:rsid w:val="00E06B75"/>
    <w:rsid w:val="00E11332"/>
    <w:rsid w:val="00E11352"/>
    <w:rsid w:val="00E170DC"/>
    <w:rsid w:val="00E17546"/>
    <w:rsid w:val="00E210B5"/>
    <w:rsid w:val="00E261B3"/>
    <w:rsid w:val="00E26818"/>
    <w:rsid w:val="00E27FFC"/>
    <w:rsid w:val="00E30B15"/>
    <w:rsid w:val="00E33237"/>
    <w:rsid w:val="00E337DF"/>
    <w:rsid w:val="00E40181"/>
    <w:rsid w:val="00E54950"/>
    <w:rsid w:val="00E56A01"/>
    <w:rsid w:val="00E62622"/>
    <w:rsid w:val="00E629A1"/>
    <w:rsid w:val="00E6794C"/>
    <w:rsid w:val="00E71591"/>
    <w:rsid w:val="00E71CEB"/>
    <w:rsid w:val="00E7474F"/>
    <w:rsid w:val="00E80DE3"/>
    <w:rsid w:val="00E82C55"/>
    <w:rsid w:val="00E8787E"/>
    <w:rsid w:val="00E92AC3"/>
    <w:rsid w:val="00EA1360"/>
    <w:rsid w:val="00EA2F6A"/>
    <w:rsid w:val="00EB00E0"/>
    <w:rsid w:val="00EC04BA"/>
    <w:rsid w:val="00EC059F"/>
    <w:rsid w:val="00EC1F24"/>
    <w:rsid w:val="00EC22F6"/>
    <w:rsid w:val="00EC40D5"/>
    <w:rsid w:val="00ED5B9B"/>
    <w:rsid w:val="00ED6BAD"/>
    <w:rsid w:val="00ED7447"/>
    <w:rsid w:val="00EE00D6"/>
    <w:rsid w:val="00EE11E7"/>
    <w:rsid w:val="00EE1488"/>
    <w:rsid w:val="00EE29AD"/>
    <w:rsid w:val="00EE3E24"/>
    <w:rsid w:val="00EE4D5D"/>
    <w:rsid w:val="00EE5131"/>
    <w:rsid w:val="00EF109B"/>
    <w:rsid w:val="00EF201C"/>
    <w:rsid w:val="00EF36AF"/>
    <w:rsid w:val="00EF59A3"/>
    <w:rsid w:val="00EF6675"/>
    <w:rsid w:val="00F00F9C"/>
    <w:rsid w:val="00F01E5F"/>
    <w:rsid w:val="00F024F3"/>
    <w:rsid w:val="00F02ABA"/>
    <w:rsid w:val="00F0437A"/>
    <w:rsid w:val="00F101B8"/>
    <w:rsid w:val="00F11037"/>
    <w:rsid w:val="00F16F1B"/>
    <w:rsid w:val="00F250A9"/>
    <w:rsid w:val="00F267AF"/>
    <w:rsid w:val="00F30FF4"/>
    <w:rsid w:val="00F3122E"/>
    <w:rsid w:val="00F32368"/>
    <w:rsid w:val="00F331AD"/>
    <w:rsid w:val="00F35287"/>
    <w:rsid w:val="00F40A70"/>
    <w:rsid w:val="00F43A37"/>
    <w:rsid w:val="00F451AB"/>
    <w:rsid w:val="00F4641B"/>
    <w:rsid w:val="00F46EB8"/>
    <w:rsid w:val="00F50A58"/>
    <w:rsid w:val="00F50CD1"/>
    <w:rsid w:val="00F511E4"/>
    <w:rsid w:val="00F52D09"/>
    <w:rsid w:val="00F52E08"/>
    <w:rsid w:val="00F53261"/>
    <w:rsid w:val="00F53A66"/>
    <w:rsid w:val="00F53DDD"/>
    <w:rsid w:val="00F5462D"/>
    <w:rsid w:val="00F55B21"/>
    <w:rsid w:val="00F56EF6"/>
    <w:rsid w:val="00F60082"/>
    <w:rsid w:val="00F61A9F"/>
    <w:rsid w:val="00F61B5F"/>
    <w:rsid w:val="00F64696"/>
    <w:rsid w:val="00F65AA9"/>
    <w:rsid w:val="00F6768F"/>
    <w:rsid w:val="00F72C2C"/>
    <w:rsid w:val="00F76CAB"/>
    <w:rsid w:val="00F772C6"/>
    <w:rsid w:val="00F815B5"/>
    <w:rsid w:val="00F84FA0"/>
    <w:rsid w:val="00F85195"/>
    <w:rsid w:val="00F868E3"/>
    <w:rsid w:val="00F938BA"/>
    <w:rsid w:val="00F97919"/>
    <w:rsid w:val="00FA2C46"/>
    <w:rsid w:val="00FA3525"/>
    <w:rsid w:val="00FA5A53"/>
    <w:rsid w:val="00FB2551"/>
    <w:rsid w:val="00FB4769"/>
    <w:rsid w:val="00FB4CDA"/>
    <w:rsid w:val="00FB6481"/>
    <w:rsid w:val="00FB6D36"/>
    <w:rsid w:val="00FC0965"/>
    <w:rsid w:val="00FC0F81"/>
    <w:rsid w:val="00FC252F"/>
    <w:rsid w:val="00FC395C"/>
    <w:rsid w:val="00FC5E8E"/>
    <w:rsid w:val="00FD3766"/>
    <w:rsid w:val="00FD47C4"/>
    <w:rsid w:val="00FD722A"/>
    <w:rsid w:val="00FE2DCF"/>
    <w:rsid w:val="00FE3FA7"/>
    <w:rsid w:val="00FF2A4E"/>
    <w:rsid w:val="00FF2FCE"/>
    <w:rsid w:val="00FF4DE4"/>
    <w:rsid w:val="00FF4F7D"/>
    <w:rsid w:val="00FF54DF"/>
    <w:rsid w:val="00FF6D9D"/>
    <w:rsid w:val="00FF7DD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2FC488"/>
  <w15:docId w15:val="{BA66A115-DAC6-244B-9310-2F921A8D7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D46C92"/>
    <w:pPr>
      <w:spacing w:after="120" w:line="280" w:lineRule="atLeast"/>
    </w:pPr>
    <w:rPr>
      <w:rFonts w:ascii="Arial" w:hAnsi="Arial"/>
      <w:sz w:val="21"/>
      <w:lang w:eastAsia="en-US"/>
    </w:rPr>
  </w:style>
  <w:style w:type="paragraph" w:styleId="Heading1">
    <w:name w:val="heading 1"/>
    <w:next w:val="Body"/>
    <w:link w:val="Heading1Char"/>
    <w:uiPriority w:val="1"/>
    <w:qFormat/>
    <w:rsid w:val="00EC04BA"/>
    <w:pPr>
      <w:keepNext/>
      <w:keepLines/>
      <w:spacing w:before="320" w:after="200" w:line="440" w:lineRule="atLeast"/>
      <w:outlineLvl w:val="0"/>
    </w:pPr>
    <w:rPr>
      <w:rFonts w:ascii="Arial" w:eastAsia="MS Gothic" w:hAnsi="Arial" w:cs="Arial"/>
      <w:bCs/>
      <w:color w:val="C63663"/>
      <w:kern w:val="32"/>
      <w:sz w:val="40"/>
      <w:szCs w:val="40"/>
      <w:lang w:eastAsia="en-US"/>
    </w:rPr>
  </w:style>
  <w:style w:type="paragraph" w:styleId="Heading2">
    <w:name w:val="heading 2"/>
    <w:next w:val="Body"/>
    <w:link w:val="Heading2Char"/>
    <w:uiPriority w:val="1"/>
    <w:qFormat/>
    <w:rsid w:val="00315BD8"/>
    <w:pPr>
      <w:keepNext/>
      <w:keepLines/>
      <w:spacing w:before="240" w:after="90" w:line="340" w:lineRule="atLeast"/>
      <w:outlineLvl w:val="1"/>
    </w:pPr>
    <w:rPr>
      <w:rFonts w:ascii="Arial" w:hAnsi="Arial"/>
      <w:b/>
      <w:color w:val="53565A"/>
      <w:sz w:val="32"/>
      <w:szCs w:val="28"/>
      <w:lang w:eastAsia="en-US"/>
    </w:rPr>
  </w:style>
  <w:style w:type="paragraph" w:styleId="Heading3">
    <w:name w:val="heading 3"/>
    <w:next w:val="Body"/>
    <w:link w:val="Heading3Char"/>
    <w:uiPriority w:val="1"/>
    <w:qFormat/>
    <w:rsid w:val="001E0C5D"/>
    <w:pPr>
      <w:keepNext/>
      <w:keepLines/>
      <w:spacing w:before="280" w:after="120" w:line="310" w:lineRule="atLeast"/>
      <w:outlineLvl w:val="2"/>
    </w:pPr>
    <w:rPr>
      <w:rFonts w:ascii="Arial" w:eastAsia="MS Gothic" w:hAnsi="Arial"/>
      <w:bCs/>
      <w:color w:val="53565A"/>
      <w:sz w:val="27"/>
      <w:szCs w:val="26"/>
      <w:lang w:eastAsia="en-US"/>
    </w:rPr>
  </w:style>
  <w:style w:type="paragraph" w:styleId="Heading4">
    <w:name w:val="heading 4"/>
    <w:next w:val="Body"/>
    <w:link w:val="Heading4Char"/>
    <w:uiPriority w:val="1"/>
    <w:qFormat/>
    <w:rsid w:val="001E0C5D"/>
    <w:pPr>
      <w:keepNext/>
      <w:keepLines/>
      <w:spacing w:before="240" w:after="120" w:line="280" w:lineRule="atLeast"/>
      <w:outlineLvl w:val="3"/>
    </w:pPr>
    <w:rPr>
      <w:rFonts w:ascii="Arial" w:eastAsia="MS Mincho" w:hAnsi="Arial"/>
      <w:b/>
      <w:bCs/>
      <w:color w:val="53565A"/>
      <w:sz w:val="24"/>
      <w:szCs w:val="22"/>
      <w:lang w:eastAsia="en-US"/>
    </w:rPr>
  </w:style>
  <w:style w:type="paragraph" w:styleId="Heading5">
    <w:name w:val="heading 5"/>
    <w:basedOn w:val="Normal"/>
    <w:next w:val="Body"/>
    <w:link w:val="Heading5Char"/>
    <w:uiPriority w:val="9"/>
    <w:semiHidden/>
    <w:qFormat/>
    <w:rsid w:val="001E0C5D"/>
    <w:pPr>
      <w:keepNext/>
      <w:keepLines/>
      <w:spacing w:before="240" w:after="60" w:line="240" w:lineRule="atLeast"/>
      <w:outlineLvl w:val="4"/>
    </w:pPr>
    <w:rPr>
      <w:rFonts w:eastAsia="MS Mincho"/>
      <w:b/>
      <w:bCs/>
      <w:iCs/>
      <w:color w:val="53565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2365B4"/>
    <w:pPr>
      <w:spacing w:after="120" w:line="280" w:lineRule="atLeast"/>
    </w:pPr>
    <w:rPr>
      <w:rFonts w:ascii="Arial" w:eastAsia="Times" w:hAnsi="Arial"/>
      <w:sz w:val="21"/>
      <w:lang w:eastAsia="en-US"/>
    </w:rPr>
  </w:style>
  <w:style w:type="character" w:customStyle="1" w:styleId="Heading1Char">
    <w:name w:val="Heading 1 Char"/>
    <w:link w:val="Heading1"/>
    <w:uiPriority w:val="1"/>
    <w:rsid w:val="00EC04BA"/>
    <w:rPr>
      <w:rFonts w:ascii="Arial" w:eastAsia="MS Gothic" w:hAnsi="Arial" w:cs="Arial"/>
      <w:bCs/>
      <w:color w:val="C63663"/>
      <w:kern w:val="32"/>
      <w:sz w:val="40"/>
      <w:szCs w:val="40"/>
      <w:lang w:eastAsia="en-US"/>
    </w:rPr>
  </w:style>
  <w:style w:type="character" w:customStyle="1" w:styleId="Heading2Char">
    <w:name w:val="Heading 2 Char"/>
    <w:link w:val="Heading2"/>
    <w:uiPriority w:val="1"/>
    <w:rsid w:val="00315BD8"/>
    <w:rPr>
      <w:rFonts w:ascii="Arial" w:hAnsi="Arial"/>
      <w:b/>
      <w:color w:val="53565A"/>
      <w:sz w:val="32"/>
      <w:szCs w:val="28"/>
      <w:lang w:eastAsia="en-US"/>
    </w:rPr>
  </w:style>
  <w:style w:type="character" w:customStyle="1" w:styleId="Heading3Char">
    <w:name w:val="Heading 3 Char"/>
    <w:link w:val="Heading3"/>
    <w:uiPriority w:val="1"/>
    <w:rsid w:val="001E0C5D"/>
    <w:rPr>
      <w:rFonts w:ascii="Arial" w:eastAsia="MS Gothic" w:hAnsi="Arial"/>
      <w:bCs/>
      <w:color w:val="53565A"/>
      <w:sz w:val="27"/>
      <w:szCs w:val="26"/>
      <w:lang w:eastAsia="en-US"/>
    </w:rPr>
  </w:style>
  <w:style w:type="character" w:customStyle="1" w:styleId="Heading4Char">
    <w:name w:val="Heading 4 Char"/>
    <w:link w:val="Heading4"/>
    <w:uiPriority w:val="1"/>
    <w:rsid w:val="001E0C5D"/>
    <w:rPr>
      <w:rFonts w:ascii="Arial" w:eastAsia="MS Mincho" w:hAnsi="Arial"/>
      <w:b/>
      <w:bCs/>
      <w:color w:val="53565A"/>
      <w:sz w:val="24"/>
      <w:szCs w:val="22"/>
      <w:lang w:eastAsia="en-US"/>
    </w:rPr>
  </w:style>
  <w:style w:type="paragraph" w:styleId="Header">
    <w:name w:val="header"/>
    <w:basedOn w:val="Normal"/>
    <w:uiPriority w:val="10"/>
    <w:rsid w:val="00855920"/>
    <w:pPr>
      <w:spacing w:after="300" w:line="240" w:lineRule="auto"/>
    </w:pPr>
    <w:rPr>
      <w:rFonts w:cs="Arial"/>
      <w:b/>
      <w:color w:val="53565A"/>
      <w:sz w:val="18"/>
      <w:szCs w:val="18"/>
    </w:rPr>
  </w:style>
  <w:style w:type="paragraph" w:styleId="Footer">
    <w:name w:val="footer"/>
    <w:uiPriority w:val="8"/>
    <w:rsid w:val="00373890"/>
    <w:pPr>
      <w:spacing w:before="300"/>
      <w:jc w:val="right"/>
    </w:pPr>
    <w:rPr>
      <w:rFonts w:ascii="Arial" w:hAnsi="Arial" w:cs="Arial"/>
      <w:szCs w:val="18"/>
      <w:lang w:eastAsia="en-US"/>
    </w:rPr>
  </w:style>
  <w:style w:type="character" w:styleId="FollowedHyperlink">
    <w:name w:val="FollowedHyperlink"/>
    <w:uiPriority w:val="99"/>
    <w:rsid w:val="001E0C5D"/>
    <w:rPr>
      <w:color w:val="87189D"/>
      <w:u w:val="dotted"/>
    </w:rPr>
  </w:style>
  <w:style w:type="paragraph" w:customStyle="1" w:styleId="Tabletext6pt">
    <w:name w:val="Table text + 6pt"/>
    <w:basedOn w:val="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ospace">
    <w:name w:val="Body no space"/>
    <w:basedOn w:val="Body"/>
    <w:uiPriority w:val="1"/>
    <w:rsid w:val="00F772C6"/>
    <w:pPr>
      <w:spacing w:after="0"/>
    </w:pPr>
  </w:style>
  <w:style w:type="paragraph" w:customStyle="1" w:styleId="Bullet1">
    <w:name w:val="Bullet 1"/>
    <w:basedOn w:val="Body"/>
    <w:qFormat/>
    <w:rsid w:val="002365B4"/>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46C92"/>
    <w:pPr>
      <w:keepNext/>
      <w:keepLines/>
      <w:tabs>
        <w:tab w:val="right" w:leader="dot" w:pos="10206"/>
      </w:tabs>
      <w:spacing w:before="160" w:after="60"/>
    </w:pPr>
    <w:rPr>
      <w:b/>
      <w:noProof/>
    </w:rPr>
  </w:style>
  <w:style w:type="character" w:customStyle="1" w:styleId="Heading5Char">
    <w:name w:val="Heading 5 Char"/>
    <w:link w:val="Heading5"/>
    <w:uiPriority w:val="9"/>
    <w:semiHidden/>
    <w:rsid w:val="001E0C5D"/>
    <w:rPr>
      <w:rFonts w:ascii="Arial" w:eastAsia="MS Mincho" w:hAnsi="Arial"/>
      <w:b/>
      <w:bCs/>
      <w:iCs/>
      <w:color w:val="53565A"/>
      <w:sz w:val="21"/>
      <w:szCs w:val="26"/>
      <w:lang w:eastAsia="en-US"/>
    </w:rPr>
  </w:style>
  <w:style w:type="character" w:styleId="Strong">
    <w:name w:val="Strong"/>
    <w:uiPriority w:val="22"/>
    <w:qFormat/>
    <w:rsid w:val="00FA3525"/>
    <w:rPr>
      <w:b/>
      <w:bCs/>
    </w:rPr>
  </w:style>
  <w:style w:type="paragraph" w:customStyle="1" w:styleId="TOCheadingfactsheet">
    <w:name w:val="TOC heading fact sheet"/>
    <w:basedOn w:val="Heading2"/>
    <w:next w:val="Body"/>
    <w:link w:val="TOCheadingfactsheetChar"/>
    <w:uiPriority w:val="4"/>
    <w:rsid w:val="003B5733"/>
    <w:pPr>
      <w:spacing w:before="480" w:after="200" w:line="330" w:lineRule="atLeast"/>
      <w:outlineLvl w:val="9"/>
    </w:pPr>
    <w:rPr>
      <w:sz w:val="29"/>
    </w:rPr>
  </w:style>
  <w:style w:type="character" w:customStyle="1" w:styleId="TOCheadingfactsheetChar">
    <w:name w:val="TOC heading fact sheet Char"/>
    <w:link w:val="TOCheadingfactsheet"/>
    <w:uiPriority w:val="4"/>
    <w:rsid w:val="003B5733"/>
    <w:rPr>
      <w:rFonts w:ascii="Arial" w:hAnsi="Arial"/>
      <w:b/>
      <w:color w:val="53565A"/>
      <w:sz w:val="29"/>
      <w:szCs w:val="28"/>
      <w:lang w:eastAsia="en-US"/>
    </w:rPr>
  </w:style>
  <w:style w:type="paragraph" w:styleId="TOC2">
    <w:name w:val="toc 2"/>
    <w:basedOn w:val="Normal"/>
    <w:next w:val="Normal"/>
    <w:uiPriority w:val="39"/>
    <w:rsid w:val="00D46C92"/>
    <w:pPr>
      <w:keepLines/>
      <w:tabs>
        <w:tab w:val="right" w:leader="dot" w:pos="10206"/>
      </w:tabs>
      <w:spacing w:after="60"/>
    </w:pPr>
    <w:rPr>
      <w:noProof/>
    </w:rPr>
  </w:style>
  <w:style w:type="paragraph" w:styleId="TOC3">
    <w:name w:val="toc 3"/>
    <w:basedOn w:val="Normal"/>
    <w:next w:val="Normal"/>
    <w:uiPriority w:val="39"/>
    <w:rsid w:val="00D46C92"/>
    <w:pPr>
      <w:keepLines/>
      <w:tabs>
        <w:tab w:val="right" w:leader="dot" w:pos="10206"/>
      </w:tabs>
      <w:spacing w:after="60"/>
      <w:ind w:left="284"/>
    </w:pPr>
    <w:rPr>
      <w:rFonts w:cs="Arial"/>
    </w:rPr>
  </w:style>
  <w:style w:type="paragraph" w:styleId="TOC4">
    <w:name w:val="toc 4"/>
    <w:basedOn w:val="TOC3"/>
    <w:uiPriority w:val="39"/>
    <w:rsid w:val="00D46C92"/>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basedOn w:val="Spacerparatopoffirstpage"/>
    <w:uiPriority w:val="5"/>
    <w:rsid w:val="00EC40D5"/>
  </w:style>
  <w:style w:type="paragraph" w:customStyle="1" w:styleId="Tabletext">
    <w:name w:val="Table text"/>
    <w:uiPriority w:val="3"/>
    <w:qFormat/>
    <w:rsid w:val="004A4195"/>
    <w:pPr>
      <w:spacing w:before="80" w:after="60"/>
    </w:pPr>
    <w:rPr>
      <w:rFonts w:ascii="Arial" w:hAnsi="Arial"/>
      <w:sz w:val="21"/>
      <w:lang w:eastAsia="en-US"/>
    </w:rPr>
  </w:style>
  <w:style w:type="paragraph" w:customStyle="1" w:styleId="Tablecaption">
    <w:name w:val="Table caption"/>
    <w:next w:val="Body"/>
    <w:uiPriority w:val="3"/>
    <w:qFormat/>
    <w:rsid w:val="004A4195"/>
    <w:pPr>
      <w:keepNext/>
      <w:keepLines/>
      <w:spacing w:before="240" w:after="120" w:line="250" w:lineRule="atLeast"/>
    </w:pPr>
    <w:rPr>
      <w:rFonts w:ascii="Arial" w:hAnsi="Arial"/>
      <w:b/>
      <w:sz w:val="21"/>
      <w:lang w:eastAsia="en-US"/>
    </w:rPr>
  </w:style>
  <w:style w:type="paragraph" w:customStyle="1" w:styleId="Documenttitle">
    <w:name w:val="Document title"/>
    <w:uiPriority w:val="8"/>
    <w:rsid w:val="00EC04BA"/>
    <w:pPr>
      <w:spacing w:after="240" w:line="560" w:lineRule="atLeast"/>
    </w:pPr>
    <w:rPr>
      <w:rFonts w:ascii="Arial" w:hAnsi="Arial"/>
      <w:b/>
      <w:color w:val="C63663"/>
      <w:sz w:val="48"/>
      <w:szCs w:val="50"/>
      <w:lang w:eastAsia="en-US"/>
    </w:rPr>
  </w:style>
  <w:style w:type="character" w:styleId="FootnoteReference">
    <w:name w:val="footnote reference"/>
    <w:uiPriority w:val="8"/>
    <w:rsid w:val="00BC7ED7"/>
    <w:rPr>
      <w:vertAlign w:val="superscript"/>
    </w:rPr>
  </w:style>
  <w:style w:type="paragraph" w:customStyle="1" w:styleId="Accessibilitypara">
    <w:name w:val="Accessibility para"/>
    <w:uiPriority w:val="8"/>
    <w:rsid w:val="008119CA"/>
    <w:pPr>
      <w:spacing w:before="240" w:after="200" w:line="300" w:lineRule="atLeast"/>
    </w:pPr>
    <w:rPr>
      <w:rFonts w:ascii="Arial" w:eastAsia="Times" w:hAnsi="Arial"/>
      <w:sz w:val="24"/>
      <w:szCs w:val="19"/>
      <w:lang w:eastAsia="en-US"/>
    </w:rPr>
  </w:style>
  <w:style w:type="paragraph" w:customStyle="1" w:styleId="Figurecaption">
    <w:name w:val="Figure caption"/>
    <w:next w:val="Body"/>
    <w:rsid w:val="003B5733"/>
    <w:pPr>
      <w:keepNext/>
      <w:keepLines/>
      <w:spacing w:before="240" w:after="120" w:line="250" w:lineRule="atLeast"/>
    </w:pPr>
    <w:rPr>
      <w:rFonts w:ascii="Arial" w:hAnsi="Arial"/>
      <w:b/>
      <w:sz w:val="21"/>
      <w:lang w:eastAsia="en-US"/>
    </w:rPr>
  </w:style>
  <w:style w:type="paragraph" w:customStyle="1" w:styleId="Bullet2">
    <w:name w:val="Bullet 2"/>
    <w:basedOn w:val="Body"/>
    <w:uiPriority w:val="2"/>
    <w:qFormat/>
    <w:rsid w:val="008E7B49"/>
    <w:pPr>
      <w:numPr>
        <w:ilvl w:val="1"/>
        <w:numId w:val="7"/>
      </w:numPr>
      <w:spacing w:after="40"/>
    </w:pPr>
  </w:style>
  <w:style w:type="paragraph" w:customStyle="1" w:styleId="Bodyafterbullets">
    <w:name w:val="Body after bullets"/>
    <w:basedOn w:val="Body"/>
    <w:uiPriority w:val="11"/>
    <w:rsid w:val="00E11352"/>
    <w:pPr>
      <w:spacing w:before="120"/>
    </w:pPr>
  </w:style>
  <w:style w:type="paragraph" w:customStyle="1" w:styleId="Tablebullet2">
    <w:name w:val="Table bullet 2"/>
    <w:basedOn w:val="Tabletext"/>
    <w:uiPriority w:val="11"/>
    <w:rsid w:val="008E7B49"/>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Tablebullet1">
    <w:name w:val="Table bullet 1"/>
    <w:basedOn w:val="Tabletext"/>
    <w:uiPriority w:val="3"/>
    <w:qFormat/>
    <w:rsid w:val="008E7B49"/>
    <w:pPr>
      <w:numPr>
        <w:numId w:val="9"/>
      </w:numPr>
    </w:pPr>
  </w:style>
  <w:style w:type="numbering" w:customStyle="1" w:styleId="ZZTablebullets">
    <w:name w:val="ZZ Table bullets"/>
    <w:basedOn w:val="NoList"/>
    <w:rsid w:val="008E7B49"/>
    <w:pPr>
      <w:numPr>
        <w:numId w:val="9"/>
      </w:numPr>
    </w:pPr>
  </w:style>
  <w:style w:type="paragraph" w:customStyle="1" w:styleId="Tablecolhead">
    <w:name w:val="Table col head"/>
    <w:uiPriority w:val="3"/>
    <w:qFormat/>
    <w:rsid w:val="001E0C5D"/>
    <w:pPr>
      <w:spacing w:before="80" w:after="60"/>
    </w:pPr>
    <w:rPr>
      <w:rFonts w:ascii="Arial" w:hAnsi="Arial"/>
      <w:b/>
      <w:color w:val="53565A"/>
      <w:sz w:val="21"/>
      <w:lang w:eastAsia="en-US"/>
    </w:rPr>
  </w:style>
  <w:style w:type="paragraph" w:customStyle="1" w:styleId="Bulletafternumbers1">
    <w:name w:val="Bullet after numbers 1"/>
    <w:basedOn w:val="Body"/>
    <w:uiPriority w:val="4"/>
    <w:rsid w:val="00101001"/>
    <w:pPr>
      <w:numPr>
        <w:ilvl w:val="2"/>
        <w:numId w:val="2"/>
      </w:numPr>
    </w:pPr>
  </w:style>
  <w:style w:type="character" w:styleId="Hyperlink">
    <w:name w:val="Hyperlink"/>
    <w:uiPriority w:val="99"/>
    <w:rsid w:val="001E0C5D"/>
    <w:rPr>
      <w:color w:val="004C97"/>
      <w:u w:val="dotted"/>
    </w:rPr>
  </w:style>
  <w:style w:type="paragraph" w:customStyle="1" w:styleId="Documentsubtitle">
    <w:name w:val="Document subtitle"/>
    <w:uiPriority w:val="8"/>
    <w:rsid w:val="003B5733"/>
    <w:pPr>
      <w:spacing w:after="120"/>
    </w:pPr>
    <w:rPr>
      <w:rFonts w:ascii="Arial" w:hAnsi="Arial"/>
      <w:color w:val="53565A"/>
      <w:sz w:val="28"/>
      <w:szCs w:val="24"/>
      <w:lang w:eastAsia="en-US"/>
    </w:rPr>
  </w:style>
  <w:style w:type="paragraph" w:styleId="FootnoteText">
    <w:name w:val="footnote text"/>
    <w:basedOn w:val="Normal"/>
    <w:link w:val="FootnoteTextChar"/>
    <w:uiPriority w:val="8"/>
    <w:rsid w:val="004A4195"/>
    <w:pPr>
      <w:spacing w:before="60" w:after="60" w:line="220" w:lineRule="atLeast"/>
    </w:pPr>
    <w:rPr>
      <w:rFonts w:eastAsia="MS Gothic" w:cs="Arial"/>
      <w:sz w:val="18"/>
      <w:szCs w:val="16"/>
    </w:rPr>
  </w:style>
  <w:style w:type="character" w:customStyle="1" w:styleId="FootnoteTextChar">
    <w:name w:val="Footnote Text Char"/>
    <w:link w:val="FootnoteText"/>
    <w:uiPriority w:val="8"/>
    <w:rsid w:val="004A4195"/>
    <w:rPr>
      <w:rFonts w:ascii="Arial" w:eastAsia="MS Gothic" w:hAnsi="Arial" w:cs="Arial"/>
      <w:sz w:val="18"/>
      <w:szCs w:val="16"/>
      <w:lang w:eastAsia="en-US"/>
    </w:rPr>
  </w:style>
  <w:style w:type="paragraph" w:customStyle="1" w:styleId="Spacerparatopoffirstpage">
    <w:name w:val="Spacer para top of first page"/>
    <w:basedOn w:val="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7"/>
      </w:numPr>
    </w:pPr>
  </w:style>
  <w:style w:type="numbering" w:customStyle="1" w:styleId="ZZNumbersdigit">
    <w:name w:val="ZZ Numbers digit"/>
    <w:rsid w:val="00101001"/>
    <w:pPr>
      <w:numPr>
        <w:numId w:val="2"/>
      </w:numPr>
    </w:pPr>
  </w:style>
  <w:style w:type="numbering" w:customStyle="1" w:styleId="ZZQuotebullets">
    <w:name w:val="ZZ Quote bullets"/>
    <w:basedOn w:val="ZZNumbersdigit"/>
    <w:rsid w:val="008E7B49"/>
    <w:pPr>
      <w:numPr>
        <w:numId w:val="11"/>
      </w:numPr>
    </w:pPr>
  </w:style>
  <w:style w:type="paragraph" w:customStyle="1" w:styleId="Numberdigit">
    <w:name w:val="Number digit"/>
    <w:basedOn w:val="Body"/>
    <w:uiPriority w:val="2"/>
    <w:rsid w:val="00857C5A"/>
    <w:pPr>
      <w:numPr>
        <w:numId w:val="2"/>
      </w:numPr>
    </w:pPr>
  </w:style>
  <w:style w:type="paragraph" w:customStyle="1" w:styleId="Numberloweralphaindent">
    <w:name w:val="Number lower alpha indent"/>
    <w:basedOn w:val="Body"/>
    <w:uiPriority w:val="3"/>
    <w:rsid w:val="00721CFB"/>
    <w:pPr>
      <w:numPr>
        <w:ilvl w:val="1"/>
        <w:numId w:val="20"/>
      </w:numPr>
    </w:pPr>
  </w:style>
  <w:style w:type="paragraph" w:customStyle="1" w:styleId="Numberdigitindent">
    <w:name w:val="Number digit indent"/>
    <w:basedOn w:val="Numberloweralphaindent"/>
    <w:uiPriority w:val="3"/>
    <w:rsid w:val="00101001"/>
    <w:pPr>
      <w:numPr>
        <w:numId w:val="2"/>
      </w:numPr>
    </w:pPr>
  </w:style>
  <w:style w:type="paragraph" w:customStyle="1" w:styleId="Numberloweralpha">
    <w:name w:val="Number lower alpha"/>
    <w:basedOn w:val="Body"/>
    <w:uiPriority w:val="3"/>
    <w:rsid w:val="00721CFB"/>
    <w:pPr>
      <w:numPr>
        <w:numId w:val="20"/>
      </w:numPr>
    </w:pPr>
  </w:style>
  <w:style w:type="paragraph" w:customStyle="1" w:styleId="Numberlowerroman">
    <w:name w:val="Number lower roman"/>
    <w:basedOn w:val="Body"/>
    <w:uiPriority w:val="3"/>
    <w:rsid w:val="00721CFB"/>
    <w:pPr>
      <w:numPr>
        <w:numId w:val="13"/>
      </w:numPr>
    </w:pPr>
  </w:style>
  <w:style w:type="paragraph" w:customStyle="1" w:styleId="Numberlowerromanindent">
    <w:name w:val="Number lower roman indent"/>
    <w:basedOn w:val="Body"/>
    <w:uiPriority w:val="3"/>
    <w:rsid w:val="00721CFB"/>
    <w:pPr>
      <w:numPr>
        <w:ilvl w:val="1"/>
        <w:numId w:val="13"/>
      </w:numPr>
    </w:pPr>
  </w:style>
  <w:style w:type="paragraph" w:customStyle="1" w:styleId="Quotetext">
    <w:name w:val="Quote text"/>
    <w:basedOn w:val="Body"/>
    <w:uiPriority w:val="4"/>
    <w:rsid w:val="00152073"/>
    <w:pPr>
      <w:ind w:left="397"/>
    </w:pPr>
    <w:rPr>
      <w:szCs w:val="18"/>
    </w:rPr>
  </w:style>
  <w:style w:type="paragraph" w:customStyle="1" w:styleId="Tablefigurenote">
    <w:name w:val="Table/figure note"/>
    <w:uiPriority w:val="4"/>
    <w:rsid w:val="004A4195"/>
    <w:pPr>
      <w:spacing w:before="60" w:after="60" w:line="240" w:lineRule="exact"/>
    </w:pPr>
    <w:rPr>
      <w:rFonts w:ascii="Arial" w:hAnsi="Arial"/>
      <w:lang w:eastAsia="en-US"/>
    </w:rPr>
  </w:style>
  <w:style w:type="paragraph" w:customStyle="1" w:styleId="Bodyaftertablefigure">
    <w:name w:val="Body after table/figure"/>
    <w:basedOn w:val="Body"/>
    <w:next w:val="Body"/>
    <w:uiPriority w:val="1"/>
    <w:rsid w:val="00951D50"/>
    <w:pPr>
      <w:spacing w:before="240"/>
    </w:pPr>
  </w:style>
  <w:style w:type="paragraph" w:customStyle="1" w:styleId="Bulletafternumbers2">
    <w:name w:val="Bullet after numbers 2"/>
    <w:basedOn w:val="Body"/>
    <w:rsid w:val="00101001"/>
    <w:pPr>
      <w:numPr>
        <w:ilvl w:val="3"/>
        <w:numId w:val="2"/>
      </w:numPr>
    </w:pPr>
  </w:style>
  <w:style w:type="numbering" w:customStyle="1" w:styleId="ZZNumberslowerroman">
    <w:name w:val="ZZ Numbers lower roman"/>
    <w:basedOn w:val="ZZQuotebullets"/>
    <w:rsid w:val="00721CFB"/>
    <w:pPr>
      <w:numPr>
        <w:numId w:val="13"/>
      </w:numPr>
    </w:pPr>
  </w:style>
  <w:style w:type="numbering" w:customStyle="1" w:styleId="ZZNumbersloweralpha">
    <w:name w:val="ZZ Numbers lower alpha"/>
    <w:basedOn w:val="NoList"/>
    <w:rsid w:val="00721CFB"/>
    <w:pPr>
      <w:numPr>
        <w:numId w:val="20"/>
      </w:numPr>
    </w:pPr>
  </w:style>
  <w:style w:type="paragraph" w:customStyle="1" w:styleId="Quotebullet1">
    <w:name w:val="Quote bullet 1"/>
    <w:basedOn w:val="Quotetext"/>
    <w:rsid w:val="008E7B49"/>
    <w:pPr>
      <w:numPr>
        <w:numId w:val="11"/>
      </w:numPr>
    </w:pPr>
  </w:style>
  <w:style w:type="paragraph" w:customStyle="1" w:styleId="Quotebullet2">
    <w:name w:val="Quote bullet 2"/>
    <w:basedOn w:val="Quotetext"/>
    <w:rsid w:val="008E7B49"/>
    <w:pPr>
      <w:numPr>
        <w:ilvl w:val="1"/>
        <w:numId w:val="11"/>
      </w:numPr>
    </w:pPr>
  </w:style>
  <w:style w:type="paragraph" w:styleId="CommentText">
    <w:name w:val="annotation text"/>
    <w:basedOn w:val="Normal"/>
    <w:link w:val="CommentTextChar"/>
    <w:uiPriority w:val="99"/>
    <w:semiHidden/>
    <w:unhideWhenUsed/>
    <w:rsid w:val="00982454"/>
  </w:style>
  <w:style w:type="character" w:customStyle="1" w:styleId="CommentTextChar">
    <w:name w:val="Comment Text Char"/>
    <w:basedOn w:val="DefaultParagraphFont"/>
    <w:link w:val="CommentText"/>
    <w:uiPriority w:val="99"/>
    <w:semiHidden/>
    <w:rsid w:val="00982454"/>
    <w:rPr>
      <w:rFonts w:ascii="Cambria" w:hAnsi="Cambria"/>
      <w:lang w:eastAsia="en-US"/>
    </w:rPr>
  </w:style>
  <w:style w:type="character" w:styleId="CommentReference">
    <w:name w:val="annotation reference"/>
    <w:basedOn w:val="DefaultParagraphFont"/>
    <w:uiPriority w:val="99"/>
    <w:semiHidden/>
    <w:unhideWhenUsed/>
    <w:rsid w:val="00982454"/>
    <w:rPr>
      <w:sz w:val="16"/>
      <w:szCs w:val="16"/>
    </w:rPr>
  </w:style>
  <w:style w:type="paragraph" w:styleId="Revision">
    <w:name w:val="Revision"/>
    <w:hidden/>
    <w:uiPriority w:val="71"/>
    <w:rsid w:val="00982454"/>
    <w:rPr>
      <w:rFonts w:ascii="Cambria" w:hAnsi="Cambria"/>
      <w:lang w:eastAsia="en-US"/>
    </w:rPr>
  </w:style>
  <w:style w:type="paragraph" w:styleId="BalloonText">
    <w:name w:val="Balloon Text"/>
    <w:basedOn w:val="Normal"/>
    <w:link w:val="BalloonTextChar"/>
    <w:uiPriority w:val="99"/>
    <w:semiHidden/>
    <w:unhideWhenUsed/>
    <w:rsid w:val="009824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5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EE29AD"/>
    <w:rPr>
      <w:b/>
      <w:bCs/>
    </w:rPr>
  </w:style>
  <w:style w:type="character" w:customStyle="1" w:styleId="CommentSubjectChar">
    <w:name w:val="Comment Subject Char"/>
    <w:basedOn w:val="CommentTextChar"/>
    <w:link w:val="CommentSubject"/>
    <w:uiPriority w:val="99"/>
    <w:semiHidden/>
    <w:rsid w:val="00EE29AD"/>
    <w:rPr>
      <w:rFonts w:ascii="Cambria" w:hAnsi="Cambria"/>
      <w:b/>
      <w:bCs/>
      <w:lang w:eastAsia="en-US"/>
    </w:rPr>
  </w:style>
  <w:style w:type="character" w:customStyle="1" w:styleId="BodyChar">
    <w:name w:val="Body Char"/>
    <w:basedOn w:val="DefaultParagraphFont"/>
    <w:link w:val="Body"/>
    <w:rsid w:val="002365B4"/>
    <w:rPr>
      <w:rFonts w:ascii="Arial" w:eastAsia="Times" w:hAnsi="Arial"/>
      <w:sz w:val="21"/>
      <w:lang w:eastAsia="en-US"/>
    </w:rPr>
  </w:style>
  <w:style w:type="paragraph" w:customStyle="1" w:styleId="Bannermarking">
    <w:name w:val="Banner marking"/>
    <w:basedOn w:val="Body"/>
    <w:uiPriority w:val="11"/>
    <w:rsid w:val="003B5733"/>
    <w:pPr>
      <w:spacing w:after="0"/>
    </w:pPr>
    <w:rPr>
      <w:b/>
      <w:bCs/>
      <w:color w:val="000000" w:themeColor="text1"/>
    </w:rPr>
  </w:style>
  <w:style w:type="character" w:styleId="UnresolvedMention">
    <w:name w:val="Unresolved Mention"/>
    <w:basedOn w:val="DefaultParagraphFont"/>
    <w:uiPriority w:val="99"/>
    <w:semiHidden/>
    <w:unhideWhenUsed/>
    <w:rsid w:val="00165A57"/>
    <w:rPr>
      <w:color w:val="605E5C"/>
      <w:shd w:val="clear" w:color="auto" w:fill="E1DFDD"/>
    </w:rPr>
  </w:style>
  <w:style w:type="paragraph" w:customStyle="1" w:styleId="Imprint">
    <w:name w:val="Imprint"/>
    <w:basedOn w:val="Body"/>
    <w:uiPriority w:val="11"/>
    <w:rsid w:val="00BC3E8F"/>
    <w:pPr>
      <w:spacing w:after="60" w:line="270" w:lineRule="atLeast"/>
    </w:pPr>
    <w:rPr>
      <w:color w:val="000000" w:themeColor="text1"/>
      <w:sz w:val="20"/>
    </w:rPr>
  </w:style>
  <w:style w:type="paragraph" w:customStyle="1" w:styleId="Introtext">
    <w:name w:val="Intro text"/>
    <w:basedOn w:val="Body"/>
    <w:uiPriority w:val="11"/>
    <w:rsid w:val="00EC04BA"/>
    <w:pPr>
      <w:spacing w:line="320" w:lineRule="atLeast"/>
    </w:pPr>
    <w:rPr>
      <w:color w:val="C6366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04755">
      <w:bodyDiv w:val="1"/>
      <w:marLeft w:val="0"/>
      <w:marRight w:val="0"/>
      <w:marTop w:val="0"/>
      <w:marBottom w:val="0"/>
      <w:divBdr>
        <w:top w:val="none" w:sz="0" w:space="0" w:color="auto"/>
        <w:left w:val="none" w:sz="0" w:space="0" w:color="auto"/>
        <w:bottom w:val="none" w:sz="0" w:space="0" w:color="auto"/>
        <w:right w:val="none" w:sz="0" w:space="0" w:color="auto"/>
      </w:divBdr>
      <w:divsChild>
        <w:div w:id="94056959">
          <w:marLeft w:val="0"/>
          <w:marRight w:val="0"/>
          <w:marTop w:val="0"/>
          <w:marBottom w:val="0"/>
          <w:divBdr>
            <w:top w:val="none" w:sz="0" w:space="0" w:color="auto"/>
            <w:left w:val="none" w:sz="0" w:space="0" w:color="auto"/>
            <w:bottom w:val="none" w:sz="0" w:space="0" w:color="auto"/>
            <w:right w:val="none" w:sz="0" w:space="0" w:color="auto"/>
          </w:divBdr>
        </w:div>
      </w:divsChild>
    </w:div>
    <w:div w:id="174155747">
      <w:bodyDiv w:val="1"/>
      <w:marLeft w:val="0"/>
      <w:marRight w:val="0"/>
      <w:marTop w:val="0"/>
      <w:marBottom w:val="0"/>
      <w:divBdr>
        <w:top w:val="none" w:sz="0" w:space="0" w:color="auto"/>
        <w:left w:val="none" w:sz="0" w:space="0" w:color="auto"/>
        <w:bottom w:val="none" w:sz="0" w:space="0" w:color="auto"/>
        <w:right w:val="none" w:sz="0" w:space="0" w:color="auto"/>
      </w:divBdr>
      <w:divsChild>
        <w:div w:id="1020547736">
          <w:marLeft w:val="0"/>
          <w:marRight w:val="0"/>
          <w:marTop w:val="0"/>
          <w:marBottom w:val="0"/>
          <w:divBdr>
            <w:top w:val="none" w:sz="0" w:space="0" w:color="auto"/>
            <w:left w:val="none" w:sz="0" w:space="0" w:color="auto"/>
            <w:bottom w:val="none" w:sz="0" w:space="0" w:color="auto"/>
            <w:right w:val="none" w:sz="0" w:space="0" w:color="auto"/>
          </w:divBdr>
        </w:div>
        <w:div w:id="1097097546">
          <w:marLeft w:val="0"/>
          <w:marRight w:val="0"/>
          <w:marTop w:val="0"/>
          <w:marBottom w:val="0"/>
          <w:divBdr>
            <w:top w:val="none" w:sz="0" w:space="0" w:color="auto"/>
            <w:left w:val="none" w:sz="0" w:space="0" w:color="auto"/>
            <w:bottom w:val="none" w:sz="0" w:space="0" w:color="auto"/>
            <w:right w:val="none" w:sz="0" w:space="0" w:color="auto"/>
          </w:divBdr>
        </w:div>
        <w:div w:id="1707096182">
          <w:marLeft w:val="0"/>
          <w:marRight w:val="0"/>
          <w:marTop w:val="0"/>
          <w:marBottom w:val="0"/>
          <w:divBdr>
            <w:top w:val="none" w:sz="0" w:space="0" w:color="auto"/>
            <w:left w:val="none" w:sz="0" w:space="0" w:color="auto"/>
            <w:bottom w:val="none" w:sz="0" w:space="0" w:color="auto"/>
            <w:right w:val="none" w:sz="0" w:space="0" w:color="auto"/>
          </w:divBdr>
        </w:div>
        <w:div w:id="609897343">
          <w:marLeft w:val="0"/>
          <w:marRight w:val="0"/>
          <w:marTop w:val="0"/>
          <w:marBottom w:val="0"/>
          <w:divBdr>
            <w:top w:val="none" w:sz="0" w:space="0" w:color="auto"/>
            <w:left w:val="none" w:sz="0" w:space="0" w:color="auto"/>
            <w:bottom w:val="none" w:sz="0" w:space="0" w:color="auto"/>
            <w:right w:val="none" w:sz="0" w:space="0" w:color="auto"/>
          </w:divBdr>
        </w:div>
        <w:div w:id="1656489402">
          <w:marLeft w:val="0"/>
          <w:marRight w:val="0"/>
          <w:marTop w:val="0"/>
          <w:marBottom w:val="0"/>
          <w:divBdr>
            <w:top w:val="none" w:sz="0" w:space="0" w:color="auto"/>
            <w:left w:val="none" w:sz="0" w:space="0" w:color="auto"/>
            <w:bottom w:val="none" w:sz="0" w:space="0" w:color="auto"/>
            <w:right w:val="none" w:sz="0" w:space="0" w:color="auto"/>
          </w:divBdr>
        </w:div>
        <w:div w:id="761489379">
          <w:marLeft w:val="0"/>
          <w:marRight w:val="0"/>
          <w:marTop w:val="0"/>
          <w:marBottom w:val="0"/>
          <w:divBdr>
            <w:top w:val="none" w:sz="0" w:space="0" w:color="auto"/>
            <w:left w:val="none" w:sz="0" w:space="0" w:color="auto"/>
            <w:bottom w:val="none" w:sz="0" w:space="0" w:color="auto"/>
            <w:right w:val="none" w:sz="0" w:space="0" w:color="auto"/>
          </w:divBdr>
        </w:div>
        <w:div w:id="239292130">
          <w:marLeft w:val="0"/>
          <w:marRight w:val="0"/>
          <w:marTop w:val="0"/>
          <w:marBottom w:val="0"/>
          <w:divBdr>
            <w:top w:val="none" w:sz="0" w:space="0" w:color="auto"/>
            <w:left w:val="none" w:sz="0" w:space="0" w:color="auto"/>
            <w:bottom w:val="none" w:sz="0" w:space="0" w:color="auto"/>
            <w:right w:val="none" w:sz="0" w:space="0" w:color="auto"/>
          </w:divBdr>
        </w:div>
        <w:div w:id="1251616781">
          <w:marLeft w:val="0"/>
          <w:marRight w:val="0"/>
          <w:marTop w:val="0"/>
          <w:marBottom w:val="0"/>
          <w:divBdr>
            <w:top w:val="none" w:sz="0" w:space="0" w:color="auto"/>
            <w:left w:val="none" w:sz="0" w:space="0" w:color="auto"/>
            <w:bottom w:val="none" w:sz="0" w:space="0" w:color="auto"/>
            <w:right w:val="none" w:sz="0" w:space="0" w:color="auto"/>
          </w:divBdr>
        </w:div>
        <w:div w:id="33971914">
          <w:marLeft w:val="0"/>
          <w:marRight w:val="0"/>
          <w:marTop w:val="0"/>
          <w:marBottom w:val="0"/>
          <w:divBdr>
            <w:top w:val="none" w:sz="0" w:space="0" w:color="auto"/>
            <w:left w:val="none" w:sz="0" w:space="0" w:color="auto"/>
            <w:bottom w:val="none" w:sz="0" w:space="0" w:color="auto"/>
            <w:right w:val="none" w:sz="0" w:space="0" w:color="auto"/>
          </w:divBdr>
        </w:div>
        <w:div w:id="442773237">
          <w:marLeft w:val="0"/>
          <w:marRight w:val="0"/>
          <w:marTop w:val="0"/>
          <w:marBottom w:val="0"/>
          <w:divBdr>
            <w:top w:val="none" w:sz="0" w:space="0" w:color="auto"/>
            <w:left w:val="none" w:sz="0" w:space="0" w:color="auto"/>
            <w:bottom w:val="none" w:sz="0" w:space="0" w:color="auto"/>
            <w:right w:val="none" w:sz="0" w:space="0" w:color="auto"/>
          </w:divBdr>
        </w:div>
        <w:div w:id="1880629079">
          <w:marLeft w:val="0"/>
          <w:marRight w:val="0"/>
          <w:marTop w:val="0"/>
          <w:marBottom w:val="0"/>
          <w:divBdr>
            <w:top w:val="none" w:sz="0" w:space="0" w:color="auto"/>
            <w:left w:val="none" w:sz="0" w:space="0" w:color="auto"/>
            <w:bottom w:val="none" w:sz="0" w:space="0" w:color="auto"/>
            <w:right w:val="none" w:sz="0" w:space="0" w:color="auto"/>
          </w:divBdr>
          <w:divsChild>
            <w:div w:id="993995861">
              <w:marLeft w:val="0"/>
              <w:marRight w:val="0"/>
              <w:marTop w:val="0"/>
              <w:marBottom w:val="0"/>
              <w:divBdr>
                <w:top w:val="none" w:sz="0" w:space="0" w:color="auto"/>
                <w:left w:val="none" w:sz="0" w:space="0" w:color="auto"/>
                <w:bottom w:val="none" w:sz="0" w:space="0" w:color="auto"/>
                <w:right w:val="none" w:sz="0" w:space="0" w:color="auto"/>
              </w:divBdr>
            </w:div>
            <w:div w:id="1384334250">
              <w:marLeft w:val="0"/>
              <w:marRight w:val="0"/>
              <w:marTop w:val="0"/>
              <w:marBottom w:val="0"/>
              <w:divBdr>
                <w:top w:val="none" w:sz="0" w:space="0" w:color="auto"/>
                <w:left w:val="none" w:sz="0" w:space="0" w:color="auto"/>
                <w:bottom w:val="none" w:sz="0" w:space="0" w:color="auto"/>
                <w:right w:val="none" w:sz="0" w:space="0" w:color="auto"/>
              </w:divBdr>
            </w:div>
            <w:div w:id="1585802300">
              <w:marLeft w:val="0"/>
              <w:marRight w:val="0"/>
              <w:marTop w:val="0"/>
              <w:marBottom w:val="0"/>
              <w:divBdr>
                <w:top w:val="none" w:sz="0" w:space="0" w:color="auto"/>
                <w:left w:val="none" w:sz="0" w:space="0" w:color="auto"/>
                <w:bottom w:val="none" w:sz="0" w:space="0" w:color="auto"/>
                <w:right w:val="none" w:sz="0" w:space="0" w:color="auto"/>
              </w:divBdr>
            </w:div>
          </w:divsChild>
        </w:div>
        <w:div w:id="1652564858">
          <w:marLeft w:val="0"/>
          <w:marRight w:val="0"/>
          <w:marTop w:val="0"/>
          <w:marBottom w:val="0"/>
          <w:divBdr>
            <w:top w:val="none" w:sz="0" w:space="0" w:color="auto"/>
            <w:left w:val="none" w:sz="0" w:space="0" w:color="auto"/>
            <w:bottom w:val="none" w:sz="0" w:space="0" w:color="auto"/>
            <w:right w:val="none" w:sz="0" w:space="0" w:color="auto"/>
          </w:divBdr>
        </w:div>
        <w:div w:id="314142289">
          <w:marLeft w:val="0"/>
          <w:marRight w:val="0"/>
          <w:marTop w:val="0"/>
          <w:marBottom w:val="0"/>
          <w:divBdr>
            <w:top w:val="none" w:sz="0" w:space="0" w:color="auto"/>
            <w:left w:val="none" w:sz="0" w:space="0" w:color="auto"/>
            <w:bottom w:val="none" w:sz="0" w:space="0" w:color="auto"/>
            <w:right w:val="none" w:sz="0" w:space="0" w:color="auto"/>
          </w:divBdr>
        </w:div>
        <w:div w:id="809060869">
          <w:marLeft w:val="0"/>
          <w:marRight w:val="0"/>
          <w:marTop w:val="0"/>
          <w:marBottom w:val="0"/>
          <w:divBdr>
            <w:top w:val="none" w:sz="0" w:space="0" w:color="auto"/>
            <w:left w:val="none" w:sz="0" w:space="0" w:color="auto"/>
            <w:bottom w:val="none" w:sz="0" w:space="0" w:color="auto"/>
            <w:right w:val="none" w:sz="0" w:space="0" w:color="auto"/>
          </w:divBdr>
        </w:div>
        <w:div w:id="1098868985">
          <w:marLeft w:val="0"/>
          <w:marRight w:val="0"/>
          <w:marTop w:val="0"/>
          <w:marBottom w:val="0"/>
          <w:divBdr>
            <w:top w:val="none" w:sz="0" w:space="0" w:color="auto"/>
            <w:left w:val="none" w:sz="0" w:space="0" w:color="auto"/>
            <w:bottom w:val="none" w:sz="0" w:space="0" w:color="auto"/>
            <w:right w:val="none" w:sz="0" w:space="0" w:color="auto"/>
          </w:divBdr>
        </w:div>
        <w:div w:id="766585494">
          <w:marLeft w:val="0"/>
          <w:marRight w:val="0"/>
          <w:marTop w:val="0"/>
          <w:marBottom w:val="0"/>
          <w:divBdr>
            <w:top w:val="none" w:sz="0" w:space="0" w:color="auto"/>
            <w:left w:val="none" w:sz="0" w:space="0" w:color="auto"/>
            <w:bottom w:val="none" w:sz="0" w:space="0" w:color="auto"/>
            <w:right w:val="none" w:sz="0" w:space="0" w:color="auto"/>
          </w:divBdr>
        </w:div>
        <w:div w:id="1992178188">
          <w:marLeft w:val="0"/>
          <w:marRight w:val="0"/>
          <w:marTop w:val="0"/>
          <w:marBottom w:val="0"/>
          <w:divBdr>
            <w:top w:val="none" w:sz="0" w:space="0" w:color="auto"/>
            <w:left w:val="none" w:sz="0" w:space="0" w:color="auto"/>
            <w:bottom w:val="none" w:sz="0" w:space="0" w:color="auto"/>
            <w:right w:val="none" w:sz="0" w:space="0" w:color="auto"/>
          </w:divBdr>
          <w:divsChild>
            <w:div w:id="145710957">
              <w:marLeft w:val="-75"/>
              <w:marRight w:val="0"/>
              <w:marTop w:val="30"/>
              <w:marBottom w:val="30"/>
              <w:divBdr>
                <w:top w:val="none" w:sz="0" w:space="0" w:color="auto"/>
                <w:left w:val="none" w:sz="0" w:space="0" w:color="auto"/>
                <w:bottom w:val="none" w:sz="0" w:space="0" w:color="auto"/>
                <w:right w:val="none" w:sz="0" w:space="0" w:color="auto"/>
              </w:divBdr>
              <w:divsChild>
                <w:div w:id="456727325">
                  <w:marLeft w:val="0"/>
                  <w:marRight w:val="0"/>
                  <w:marTop w:val="0"/>
                  <w:marBottom w:val="0"/>
                  <w:divBdr>
                    <w:top w:val="none" w:sz="0" w:space="0" w:color="auto"/>
                    <w:left w:val="none" w:sz="0" w:space="0" w:color="auto"/>
                    <w:bottom w:val="none" w:sz="0" w:space="0" w:color="auto"/>
                    <w:right w:val="none" w:sz="0" w:space="0" w:color="auto"/>
                  </w:divBdr>
                  <w:divsChild>
                    <w:div w:id="1195074584">
                      <w:marLeft w:val="0"/>
                      <w:marRight w:val="0"/>
                      <w:marTop w:val="0"/>
                      <w:marBottom w:val="0"/>
                      <w:divBdr>
                        <w:top w:val="none" w:sz="0" w:space="0" w:color="auto"/>
                        <w:left w:val="none" w:sz="0" w:space="0" w:color="auto"/>
                        <w:bottom w:val="none" w:sz="0" w:space="0" w:color="auto"/>
                        <w:right w:val="none" w:sz="0" w:space="0" w:color="auto"/>
                      </w:divBdr>
                    </w:div>
                  </w:divsChild>
                </w:div>
                <w:div w:id="295840417">
                  <w:marLeft w:val="0"/>
                  <w:marRight w:val="0"/>
                  <w:marTop w:val="0"/>
                  <w:marBottom w:val="0"/>
                  <w:divBdr>
                    <w:top w:val="none" w:sz="0" w:space="0" w:color="auto"/>
                    <w:left w:val="none" w:sz="0" w:space="0" w:color="auto"/>
                    <w:bottom w:val="none" w:sz="0" w:space="0" w:color="auto"/>
                    <w:right w:val="none" w:sz="0" w:space="0" w:color="auto"/>
                  </w:divBdr>
                  <w:divsChild>
                    <w:div w:id="1152866077">
                      <w:marLeft w:val="0"/>
                      <w:marRight w:val="0"/>
                      <w:marTop w:val="0"/>
                      <w:marBottom w:val="0"/>
                      <w:divBdr>
                        <w:top w:val="none" w:sz="0" w:space="0" w:color="auto"/>
                        <w:left w:val="none" w:sz="0" w:space="0" w:color="auto"/>
                        <w:bottom w:val="none" w:sz="0" w:space="0" w:color="auto"/>
                        <w:right w:val="none" w:sz="0" w:space="0" w:color="auto"/>
                      </w:divBdr>
                    </w:div>
                  </w:divsChild>
                </w:div>
                <w:div w:id="1771505428">
                  <w:marLeft w:val="0"/>
                  <w:marRight w:val="0"/>
                  <w:marTop w:val="0"/>
                  <w:marBottom w:val="0"/>
                  <w:divBdr>
                    <w:top w:val="none" w:sz="0" w:space="0" w:color="auto"/>
                    <w:left w:val="none" w:sz="0" w:space="0" w:color="auto"/>
                    <w:bottom w:val="none" w:sz="0" w:space="0" w:color="auto"/>
                    <w:right w:val="none" w:sz="0" w:space="0" w:color="auto"/>
                  </w:divBdr>
                  <w:divsChild>
                    <w:div w:id="96485460">
                      <w:marLeft w:val="0"/>
                      <w:marRight w:val="0"/>
                      <w:marTop w:val="0"/>
                      <w:marBottom w:val="0"/>
                      <w:divBdr>
                        <w:top w:val="none" w:sz="0" w:space="0" w:color="auto"/>
                        <w:left w:val="none" w:sz="0" w:space="0" w:color="auto"/>
                        <w:bottom w:val="none" w:sz="0" w:space="0" w:color="auto"/>
                        <w:right w:val="none" w:sz="0" w:space="0" w:color="auto"/>
                      </w:divBdr>
                    </w:div>
                  </w:divsChild>
                </w:div>
                <w:div w:id="1141072986">
                  <w:marLeft w:val="0"/>
                  <w:marRight w:val="0"/>
                  <w:marTop w:val="0"/>
                  <w:marBottom w:val="0"/>
                  <w:divBdr>
                    <w:top w:val="none" w:sz="0" w:space="0" w:color="auto"/>
                    <w:left w:val="none" w:sz="0" w:space="0" w:color="auto"/>
                    <w:bottom w:val="none" w:sz="0" w:space="0" w:color="auto"/>
                    <w:right w:val="none" w:sz="0" w:space="0" w:color="auto"/>
                  </w:divBdr>
                  <w:divsChild>
                    <w:div w:id="627901796">
                      <w:marLeft w:val="0"/>
                      <w:marRight w:val="0"/>
                      <w:marTop w:val="0"/>
                      <w:marBottom w:val="0"/>
                      <w:divBdr>
                        <w:top w:val="none" w:sz="0" w:space="0" w:color="auto"/>
                        <w:left w:val="none" w:sz="0" w:space="0" w:color="auto"/>
                        <w:bottom w:val="none" w:sz="0" w:space="0" w:color="auto"/>
                        <w:right w:val="none" w:sz="0" w:space="0" w:color="auto"/>
                      </w:divBdr>
                    </w:div>
                  </w:divsChild>
                </w:div>
                <w:div w:id="1762215374">
                  <w:marLeft w:val="0"/>
                  <w:marRight w:val="0"/>
                  <w:marTop w:val="0"/>
                  <w:marBottom w:val="0"/>
                  <w:divBdr>
                    <w:top w:val="none" w:sz="0" w:space="0" w:color="auto"/>
                    <w:left w:val="none" w:sz="0" w:space="0" w:color="auto"/>
                    <w:bottom w:val="none" w:sz="0" w:space="0" w:color="auto"/>
                    <w:right w:val="none" w:sz="0" w:space="0" w:color="auto"/>
                  </w:divBdr>
                  <w:divsChild>
                    <w:div w:id="1946034511">
                      <w:marLeft w:val="0"/>
                      <w:marRight w:val="0"/>
                      <w:marTop w:val="0"/>
                      <w:marBottom w:val="0"/>
                      <w:divBdr>
                        <w:top w:val="none" w:sz="0" w:space="0" w:color="auto"/>
                        <w:left w:val="none" w:sz="0" w:space="0" w:color="auto"/>
                        <w:bottom w:val="none" w:sz="0" w:space="0" w:color="auto"/>
                        <w:right w:val="none" w:sz="0" w:space="0" w:color="auto"/>
                      </w:divBdr>
                    </w:div>
                    <w:div w:id="1727953451">
                      <w:marLeft w:val="0"/>
                      <w:marRight w:val="0"/>
                      <w:marTop w:val="0"/>
                      <w:marBottom w:val="0"/>
                      <w:divBdr>
                        <w:top w:val="none" w:sz="0" w:space="0" w:color="auto"/>
                        <w:left w:val="none" w:sz="0" w:space="0" w:color="auto"/>
                        <w:bottom w:val="none" w:sz="0" w:space="0" w:color="auto"/>
                        <w:right w:val="none" w:sz="0" w:space="0" w:color="auto"/>
                      </w:divBdr>
                    </w:div>
                    <w:div w:id="1602566536">
                      <w:marLeft w:val="0"/>
                      <w:marRight w:val="0"/>
                      <w:marTop w:val="0"/>
                      <w:marBottom w:val="0"/>
                      <w:divBdr>
                        <w:top w:val="none" w:sz="0" w:space="0" w:color="auto"/>
                        <w:left w:val="none" w:sz="0" w:space="0" w:color="auto"/>
                        <w:bottom w:val="none" w:sz="0" w:space="0" w:color="auto"/>
                        <w:right w:val="none" w:sz="0" w:space="0" w:color="auto"/>
                      </w:divBdr>
                    </w:div>
                    <w:div w:id="1016464444">
                      <w:marLeft w:val="0"/>
                      <w:marRight w:val="0"/>
                      <w:marTop w:val="0"/>
                      <w:marBottom w:val="0"/>
                      <w:divBdr>
                        <w:top w:val="none" w:sz="0" w:space="0" w:color="auto"/>
                        <w:left w:val="none" w:sz="0" w:space="0" w:color="auto"/>
                        <w:bottom w:val="none" w:sz="0" w:space="0" w:color="auto"/>
                        <w:right w:val="none" w:sz="0" w:space="0" w:color="auto"/>
                      </w:divBdr>
                    </w:div>
                  </w:divsChild>
                </w:div>
                <w:div w:id="566453033">
                  <w:marLeft w:val="0"/>
                  <w:marRight w:val="0"/>
                  <w:marTop w:val="0"/>
                  <w:marBottom w:val="0"/>
                  <w:divBdr>
                    <w:top w:val="none" w:sz="0" w:space="0" w:color="auto"/>
                    <w:left w:val="none" w:sz="0" w:space="0" w:color="auto"/>
                    <w:bottom w:val="none" w:sz="0" w:space="0" w:color="auto"/>
                    <w:right w:val="none" w:sz="0" w:space="0" w:color="auto"/>
                  </w:divBdr>
                  <w:divsChild>
                    <w:div w:id="2112241953">
                      <w:marLeft w:val="0"/>
                      <w:marRight w:val="0"/>
                      <w:marTop w:val="0"/>
                      <w:marBottom w:val="0"/>
                      <w:divBdr>
                        <w:top w:val="none" w:sz="0" w:space="0" w:color="auto"/>
                        <w:left w:val="none" w:sz="0" w:space="0" w:color="auto"/>
                        <w:bottom w:val="none" w:sz="0" w:space="0" w:color="auto"/>
                        <w:right w:val="none" w:sz="0" w:space="0" w:color="auto"/>
                      </w:divBdr>
                    </w:div>
                    <w:div w:id="894702288">
                      <w:marLeft w:val="0"/>
                      <w:marRight w:val="0"/>
                      <w:marTop w:val="0"/>
                      <w:marBottom w:val="0"/>
                      <w:divBdr>
                        <w:top w:val="none" w:sz="0" w:space="0" w:color="auto"/>
                        <w:left w:val="none" w:sz="0" w:space="0" w:color="auto"/>
                        <w:bottom w:val="none" w:sz="0" w:space="0" w:color="auto"/>
                        <w:right w:val="none" w:sz="0" w:space="0" w:color="auto"/>
                      </w:divBdr>
                    </w:div>
                    <w:div w:id="1053584052">
                      <w:marLeft w:val="0"/>
                      <w:marRight w:val="0"/>
                      <w:marTop w:val="0"/>
                      <w:marBottom w:val="0"/>
                      <w:divBdr>
                        <w:top w:val="none" w:sz="0" w:space="0" w:color="auto"/>
                        <w:left w:val="none" w:sz="0" w:space="0" w:color="auto"/>
                        <w:bottom w:val="none" w:sz="0" w:space="0" w:color="auto"/>
                        <w:right w:val="none" w:sz="0" w:space="0" w:color="auto"/>
                      </w:divBdr>
                    </w:div>
                    <w:div w:id="780993670">
                      <w:marLeft w:val="0"/>
                      <w:marRight w:val="0"/>
                      <w:marTop w:val="0"/>
                      <w:marBottom w:val="0"/>
                      <w:divBdr>
                        <w:top w:val="none" w:sz="0" w:space="0" w:color="auto"/>
                        <w:left w:val="none" w:sz="0" w:space="0" w:color="auto"/>
                        <w:bottom w:val="none" w:sz="0" w:space="0" w:color="auto"/>
                        <w:right w:val="none" w:sz="0" w:space="0" w:color="auto"/>
                      </w:divBdr>
                    </w:div>
                  </w:divsChild>
                </w:div>
                <w:div w:id="1649477605">
                  <w:marLeft w:val="0"/>
                  <w:marRight w:val="0"/>
                  <w:marTop w:val="0"/>
                  <w:marBottom w:val="0"/>
                  <w:divBdr>
                    <w:top w:val="none" w:sz="0" w:space="0" w:color="auto"/>
                    <w:left w:val="none" w:sz="0" w:space="0" w:color="auto"/>
                    <w:bottom w:val="none" w:sz="0" w:space="0" w:color="auto"/>
                    <w:right w:val="none" w:sz="0" w:space="0" w:color="auto"/>
                  </w:divBdr>
                  <w:divsChild>
                    <w:div w:id="1206598135">
                      <w:marLeft w:val="0"/>
                      <w:marRight w:val="0"/>
                      <w:marTop w:val="0"/>
                      <w:marBottom w:val="0"/>
                      <w:divBdr>
                        <w:top w:val="none" w:sz="0" w:space="0" w:color="auto"/>
                        <w:left w:val="none" w:sz="0" w:space="0" w:color="auto"/>
                        <w:bottom w:val="none" w:sz="0" w:space="0" w:color="auto"/>
                        <w:right w:val="none" w:sz="0" w:space="0" w:color="auto"/>
                      </w:divBdr>
                    </w:div>
                  </w:divsChild>
                </w:div>
                <w:div w:id="153036120">
                  <w:marLeft w:val="0"/>
                  <w:marRight w:val="0"/>
                  <w:marTop w:val="0"/>
                  <w:marBottom w:val="0"/>
                  <w:divBdr>
                    <w:top w:val="none" w:sz="0" w:space="0" w:color="auto"/>
                    <w:left w:val="none" w:sz="0" w:space="0" w:color="auto"/>
                    <w:bottom w:val="none" w:sz="0" w:space="0" w:color="auto"/>
                    <w:right w:val="none" w:sz="0" w:space="0" w:color="auto"/>
                  </w:divBdr>
                  <w:divsChild>
                    <w:div w:id="1550679235">
                      <w:marLeft w:val="0"/>
                      <w:marRight w:val="0"/>
                      <w:marTop w:val="0"/>
                      <w:marBottom w:val="0"/>
                      <w:divBdr>
                        <w:top w:val="none" w:sz="0" w:space="0" w:color="auto"/>
                        <w:left w:val="none" w:sz="0" w:space="0" w:color="auto"/>
                        <w:bottom w:val="none" w:sz="0" w:space="0" w:color="auto"/>
                        <w:right w:val="none" w:sz="0" w:space="0" w:color="auto"/>
                      </w:divBdr>
                    </w:div>
                    <w:div w:id="1689721194">
                      <w:marLeft w:val="0"/>
                      <w:marRight w:val="0"/>
                      <w:marTop w:val="0"/>
                      <w:marBottom w:val="0"/>
                      <w:divBdr>
                        <w:top w:val="none" w:sz="0" w:space="0" w:color="auto"/>
                        <w:left w:val="none" w:sz="0" w:space="0" w:color="auto"/>
                        <w:bottom w:val="none" w:sz="0" w:space="0" w:color="auto"/>
                        <w:right w:val="none" w:sz="0" w:space="0" w:color="auto"/>
                      </w:divBdr>
                    </w:div>
                    <w:div w:id="295109459">
                      <w:marLeft w:val="0"/>
                      <w:marRight w:val="0"/>
                      <w:marTop w:val="0"/>
                      <w:marBottom w:val="0"/>
                      <w:divBdr>
                        <w:top w:val="none" w:sz="0" w:space="0" w:color="auto"/>
                        <w:left w:val="none" w:sz="0" w:space="0" w:color="auto"/>
                        <w:bottom w:val="none" w:sz="0" w:space="0" w:color="auto"/>
                        <w:right w:val="none" w:sz="0" w:space="0" w:color="auto"/>
                      </w:divBdr>
                    </w:div>
                  </w:divsChild>
                </w:div>
                <w:div w:id="1018583719">
                  <w:marLeft w:val="0"/>
                  <w:marRight w:val="0"/>
                  <w:marTop w:val="0"/>
                  <w:marBottom w:val="0"/>
                  <w:divBdr>
                    <w:top w:val="none" w:sz="0" w:space="0" w:color="auto"/>
                    <w:left w:val="none" w:sz="0" w:space="0" w:color="auto"/>
                    <w:bottom w:val="none" w:sz="0" w:space="0" w:color="auto"/>
                    <w:right w:val="none" w:sz="0" w:space="0" w:color="auto"/>
                  </w:divBdr>
                  <w:divsChild>
                    <w:div w:id="629045634">
                      <w:marLeft w:val="0"/>
                      <w:marRight w:val="0"/>
                      <w:marTop w:val="0"/>
                      <w:marBottom w:val="0"/>
                      <w:divBdr>
                        <w:top w:val="none" w:sz="0" w:space="0" w:color="auto"/>
                        <w:left w:val="none" w:sz="0" w:space="0" w:color="auto"/>
                        <w:bottom w:val="none" w:sz="0" w:space="0" w:color="auto"/>
                        <w:right w:val="none" w:sz="0" w:space="0" w:color="auto"/>
                      </w:divBdr>
                    </w:div>
                    <w:div w:id="538515535">
                      <w:marLeft w:val="0"/>
                      <w:marRight w:val="0"/>
                      <w:marTop w:val="0"/>
                      <w:marBottom w:val="0"/>
                      <w:divBdr>
                        <w:top w:val="none" w:sz="0" w:space="0" w:color="auto"/>
                        <w:left w:val="none" w:sz="0" w:space="0" w:color="auto"/>
                        <w:bottom w:val="none" w:sz="0" w:space="0" w:color="auto"/>
                        <w:right w:val="none" w:sz="0" w:space="0" w:color="auto"/>
                      </w:divBdr>
                    </w:div>
                    <w:div w:id="467364006">
                      <w:marLeft w:val="0"/>
                      <w:marRight w:val="0"/>
                      <w:marTop w:val="0"/>
                      <w:marBottom w:val="0"/>
                      <w:divBdr>
                        <w:top w:val="none" w:sz="0" w:space="0" w:color="auto"/>
                        <w:left w:val="none" w:sz="0" w:space="0" w:color="auto"/>
                        <w:bottom w:val="none" w:sz="0" w:space="0" w:color="auto"/>
                        <w:right w:val="none" w:sz="0" w:space="0" w:color="auto"/>
                      </w:divBdr>
                    </w:div>
                  </w:divsChild>
                </w:div>
                <w:div w:id="549808595">
                  <w:marLeft w:val="0"/>
                  <w:marRight w:val="0"/>
                  <w:marTop w:val="0"/>
                  <w:marBottom w:val="0"/>
                  <w:divBdr>
                    <w:top w:val="none" w:sz="0" w:space="0" w:color="auto"/>
                    <w:left w:val="none" w:sz="0" w:space="0" w:color="auto"/>
                    <w:bottom w:val="none" w:sz="0" w:space="0" w:color="auto"/>
                    <w:right w:val="none" w:sz="0" w:space="0" w:color="auto"/>
                  </w:divBdr>
                  <w:divsChild>
                    <w:div w:id="1474955182">
                      <w:marLeft w:val="0"/>
                      <w:marRight w:val="0"/>
                      <w:marTop w:val="0"/>
                      <w:marBottom w:val="0"/>
                      <w:divBdr>
                        <w:top w:val="none" w:sz="0" w:space="0" w:color="auto"/>
                        <w:left w:val="none" w:sz="0" w:space="0" w:color="auto"/>
                        <w:bottom w:val="none" w:sz="0" w:space="0" w:color="auto"/>
                        <w:right w:val="none" w:sz="0" w:space="0" w:color="auto"/>
                      </w:divBdr>
                    </w:div>
                  </w:divsChild>
                </w:div>
                <w:div w:id="92211533">
                  <w:marLeft w:val="0"/>
                  <w:marRight w:val="0"/>
                  <w:marTop w:val="0"/>
                  <w:marBottom w:val="0"/>
                  <w:divBdr>
                    <w:top w:val="none" w:sz="0" w:space="0" w:color="auto"/>
                    <w:left w:val="none" w:sz="0" w:space="0" w:color="auto"/>
                    <w:bottom w:val="none" w:sz="0" w:space="0" w:color="auto"/>
                    <w:right w:val="none" w:sz="0" w:space="0" w:color="auto"/>
                  </w:divBdr>
                  <w:divsChild>
                    <w:div w:id="1508061225">
                      <w:marLeft w:val="0"/>
                      <w:marRight w:val="0"/>
                      <w:marTop w:val="0"/>
                      <w:marBottom w:val="0"/>
                      <w:divBdr>
                        <w:top w:val="none" w:sz="0" w:space="0" w:color="auto"/>
                        <w:left w:val="none" w:sz="0" w:space="0" w:color="auto"/>
                        <w:bottom w:val="none" w:sz="0" w:space="0" w:color="auto"/>
                        <w:right w:val="none" w:sz="0" w:space="0" w:color="auto"/>
                      </w:divBdr>
                    </w:div>
                    <w:div w:id="776482062">
                      <w:marLeft w:val="0"/>
                      <w:marRight w:val="0"/>
                      <w:marTop w:val="0"/>
                      <w:marBottom w:val="0"/>
                      <w:divBdr>
                        <w:top w:val="none" w:sz="0" w:space="0" w:color="auto"/>
                        <w:left w:val="none" w:sz="0" w:space="0" w:color="auto"/>
                        <w:bottom w:val="none" w:sz="0" w:space="0" w:color="auto"/>
                        <w:right w:val="none" w:sz="0" w:space="0" w:color="auto"/>
                      </w:divBdr>
                    </w:div>
                    <w:div w:id="33046669">
                      <w:marLeft w:val="0"/>
                      <w:marRight w:val="0"/>
                      <w:marTop w:val="0"/>
                      <w:marBottom w:val="0"/>
                      <w:divBdr>
                        <w:top w:val="none" w:sz="0" w:space="0" w:color="auto"/>
                        <w:left w:val="none" w:sz="0" w:space="0" w:color="auto"/>
                        <w:bottom w:val="none" w:sz="0" w:space="0" w:color="auto"/>
                        <w:right w:val="none" w:sz="0" w:space="0" w:color="auto"/>
                      </w:divBdr>
                    </w:div>
                  </w:divsChild>
                </w:div>
                <w:div w:id="1249386280">
                  <w:marLeft w:val="0"/>
                  <w:marRight w:val="0"/>
                  <w:marTop w:val="0"/>
                  <w:marBottom w:val="0"/>
                  <w:divBdr>
                    <w:top w:val="none" w:sz="0" w:space="0" w:color="auto"/>
                    <w:left w:val="none" w:sz="0" w:space="0" w:color="auto"/>
                    <w:bottom w:val="none" w:sz="0" w:space="0" w:color="auto"/>
                    <w:right w:val="none" w:sz="0" w:space="0" w:color="auto"/>
                  </w:divBdr>
                  <w:divsChild>
                    <w:div w:id="1651901313">
                      <w:marLeft w:val="0"/>
                      <w:marRight w:val="0"/>
                      <w:marTop w:val="0"/>
                      <w:marBottom w:val="0"/>
                      <w:divBdr>
                        <w:top w:val="none" w:sz="0" w:space="0" w:color="auto"/>
                        <w:left w:val="none" w:sz="0" w:space="0" w:color="auto"/>
                        <w:bottom w:val="none" w:sz="0" w:space="0" w:color="auto"/>
                        <w:right w:val="none" w:sz="0" w:space="0" w:color="auto"/>
                      </w:divBdr>
                    </w:div>
                    <w:div w:id="2082438950">
                      <w:marLeft w:val="0"/>
                      <w:marRight w:val="0"/>
                      <w:marTop w:val="0"/>
                      <w:marBottom w:val="0"/>
                      <w:divBdr>
                        <w:top w:val="none" w:sz="0" w:space="0" w:color="auto"/>
                        <w:left w:val="none" w:sz="0" w:space="0" w:color="auto"/>
                        <w:bottom w:val="none" w:sz="0" w:space="0" w:color="auto"/>
                        <w:right w:val="none" w:sz="0" w:space="0" w:color="auto"/>
                      </w:divBdr>
                    </w:div>
                    <w:div w:id="187711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05424">
          <w:marLeft w:val="0"/>
          <w:marRight w:val="0"/>
          <w:marTop w:val="0"/>
          <w:marBottom w:val="0"/>
          <w:divBdr>
            <w:top w:val="none" w:sz="0" w:space="0" w:color="auto"/>
            <w:left w:val="none" w:sz="0" w:space="0" w:color="auto"/>
            <w:bottom w:val="none" w:sz="0" w:space="0" w:color="auto"/>
            <w:right w:val="none" w:sz="0" w:space="0" w:color="auto"/>
          </w:divBdr>
        </w:div>
        <w:div w:id="107820450">
          <w:marLeft w:val="0"/>
          <w:marRight w:val="0"/>
          <w:marTop w:val="0"/>
          <w:marBottom w:val="0"/>
          <w:divBdr>
            <w:top w:val="none" w:sz="0" w:space="0" w:color="auto"/>
            <w:left w:val="none" w:sz="0" w:space="0" w:color="auto"/>
            <w:bottom w:val="none" w:sz="0" w:space="0" w:color="auto"/>
            <w:right w:val="none" w:sz="0" w:space="0" w:color="auto"/>
          </w:divBdr>
        </w:div>
        <w:div w:id="775254325">
          <w:marLeft w:val="0"/>
          <w:marRight w:val="0"/>
          <w:marTop w:val="0"/>
          <w:marBottom w:val="0"/>
          <w:divBdr>
            <w:top w:val="none" w:sz="0" w:space="0" w:color="auto"/>
            <w:left w:val="none" w:sz="0" w:space="0" w:color="auto"/>
            <w:bottom w:val="none" w:sz="0" w:space="0" w:color="auto"/>
            <w:right w:val="none" w:sz="0" w:space="0" w:color="auto"/>
          </w:divBdr>
        </w:div>
        <w:div w:id="728453672">
          <w:marLeft w:val="0"/>
          <w:marRight w:val="0"/>
          <w:marTop w:val="0"/>
          <w:marBottom w:val="0"/>
          <w:divBdr>
            <w:top w:val="none" w:sz="0" w:space="0" w:color="auto"/>
            <w:left w:val="none" w:sz="0" w:space="0" w:color="auto"/>
            <w:bottom w:val="none" w:sz="0" w:space="0" w:color="auto"/>
            <w:right w:val="none" w:sz="0" w:space="0" w:color="auto"/>
          </w:divBdr>
        </w:div>
        <w:div w:id="1823498262">
          <w:marLeft w:val="0"/>
          <w:marRight w:val="0"/>
          <w:marTop w:val="0"/>
          <w:marBottom w:val="0"/>
          <w:divBdr>
            <w:top w:val="none" w:sz="0" w:space="0" w:color="auto"/>
            <w:left w:val="none" w:sz="0" w:space="0" w:color="auto"/>
            <w:bottom w:val="none" w:sz="0" w:space="0" w:color="auto"/>
            <w:right w:val="none" w:sz="0" w:space="0" w:color="auto"/>
          </w:divBdr>
        </w:div>
        <w:div w:id="188304305">
          <w:marLeft w:val="0"/>
          <w:marRight w:val="0"/>
          <w:marTop w:val="0"/>
          <w:marBottom w:val="0"/>
          <w:divBdr>
            <w:top w:val="none" w:sz="0" w:space="0" w:color="auto"/>
            <w:left w:val="none" w:sz="0" w:space="0" w:color="auto"/>
            <w:bottom w:val="none" w:sz="0" w:space="0" w:color="auto"/>
            <w:right w:val="none" w:sz="0" w:space="0" w:color="auto"/>
          </w:divBdr>
          <w:divsChild>
            <w:div w:id="1413115827">
              <w:marLeft w:val="0"/>
              <w:marRight w:val="0"/>
              <w:marTop w:val="0"/>
              <w:marBottom w:val="0"/>
              <w:divBdr>
                <w:top w:val="none" w:sz="0" w:space="0" w:color="auto"/>
                <w:left w:val="none" w:sz="0" w:space="0" w:color="auto"/>
                <w:bottom w:val="none" w:sz="0" w:space="0" w:color="auto"/>
                <w:right w:val="none" w:sz="0" w:space="0" w:color="auto"/>
              </w:divBdr>
            </w:div>
            <w:div w:id="1386487564">
              <w:marLeft w:val="0"/>
              <w:marRight w:val="0"/>
              <w:marTop w:val="0"/>
              <w:marBottom w:val="0"/>
              <w:divBdr>
                <w:top w:val="none" w:sz="0" w:space="0" w:color="auto"/>
                <w:left w:val="none" w:sz="0" w:space="0" w:color="auto"/>
                <w:bottom w:val="none" w:sz="0" w:space="0" w:color="auto"/>
                <w:right w:val="none" w:sz="0" w:space="0" w:color="auto"/>
              </w:divBdr>
            </w:div>
            <w:div w:id="672227505">
              <w:marLeft w:val="0"/>
              <w:marRight w:val="0"/>
              <w:marTop w:val="0"/>
              <w:marBottom w:val="0"/>
              <w:divBdr>
                <w:top w:val="none" w:sz="0" w:space="0" w:color="auto"/>
                <w:left w:val="none" w:sz="0" w:space="0" w:color="auto"/>
                <w:bottom w:val="none" w:sz="0" w:space="0" w:color="auto"/>
                <w:right w:val="none" w:sz="0" w:space="0" w:color="auto"/>
              </w:divBdr>
            </w:div>
          </w:divsChild>
        </w:div>
        <w:div w:id="1951742222">
          <w:marLeft w:val="0"/>
          <w:marRight w:val="0"/>
          <w:marTop w:val="0"/>
          <w:marBottom w:val="0"/>
          <w:divBdr>
            <w:top w:val="none" w:sz="0" w:space="0" w:color="auto"/>
            <w:left w:val="none" w:sz="0" w:space="0" w:color="auto"/>
            <w:bottom w:val="none" w:sz="0" w:space="0" w:color="auto"/>
            <w:right w:val="none" w:sz="0" w:space="0" w:color="auto"/>
          </w:divBdr>
        </w:div>
        <w:div w:id="2019187962">
          <w:marLeft w:val="0"/>
          <w:marRight w:val="0"/>
          <w:marTop w:val="0"/>
          <w:marBottom w:val="0"/>
          <w:divBdr>
            <w:top w:val="none" w:sz="0" w:space="0" w:color="auto"/>
            <w:left w:val="none" w:sz="0" w:space="0" w:color="auto"/>
            <w:bottom w:val="none" w:sz="0" w:space="0" w:color="auto"/>
            <w:right w:val="none" w:sz="0" w:space="0" w:color="auto"/>
          </w:divBdr>
        </w:div>
      </w:divsChild>
    </w:div>
    <w:div w:id="299071615">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937248508">
      <w:bodyDiv w:val="1"/>
      <w:marLeft w:val="0"/>
      <w:marRight w:val="0"/>
      <w:marTop w:val="0"/>
      <w:marBottom w:val="0"/>
      <w:divBdr>
        <w:top w:val="none" w:sz="0" w:space="0" w:color="auto"/>
        <w:left w:val="none" w:sz="0" w:space="0" w:color="auto"/>
        <w:bottom w:val="none" w:sz="0" w:space="0" w:color="auto"/>
        <w:right w:val="none" w:sz="0" w:space="0" w:color="auto"/>
      </w:divBdr>
      <w:divsChild>
        <w:div w:id="617221559">
          <w:marLeft w:val="0"/>
          <w:marRight w:val="0"/>
          <w:marTop w:val="0"/>
          <w:marBottom w:val="0"/>
          <w:divBdr>
            <w:top w:val="none" w:sz="0" w:space="0" w:color="auto"/>
            <w:left w:val="none" w:sz="0" w:space="0" w:color="auto"/>
            <w:bottom w:val="none" w:sz="0" w:space="0" w:color="auto"/>
            <w:right w:val="none" w:sz="0" w:space="0" w:color="auto"/>
          </w:divBdr>
        </w:div>
      </w:divsChild>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10925346">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481576838">
      <w:bodyDiv w:val="1"/>
      <w:marLeft w:val="0"/>
      <w:marRight w:val="0"/>
      <w:marTop w:val="0"/>
      <w:marBottom w:val="0"/>
      <w:divBdr>
        <w:top w:val="none" w:sz="0" w:space="0" w:color="auto"/>
        <w:left w:val="none" w:sz="0" w:space="0" w:color="auto"/>
        <w:bottom w:val="none" w:sz="0" w:space="0" w:color="auto"/>
        <w:right w:val="none" w:sz="0" w:space="0" w:color="auto"/>
      </w:divBdr>
      <w:divsChild>
        <w:div w:id="1591700181">
          <w:marLeft w:val="0"/>
          <w:marRight w:val="0"/>
          <w:marTop w:val="0"/>
          <w:marBottom w:val="0"/>
          <w:divBdr>
            <w:top w:val="none" w:sz="0" w:space="0" w:color="auto"/>
            <w:left w:val="none" w:sz="0" w:space="0" w:color="auto"/>
            <w:bottom w:val="none" w:sz="0" w:space="0" w:color="auto"/>
            <w:right w:val="none" w:sz="0" w:space="0" w:color="auto"/>
          </w:divBdr>
        </w:div>
        <w:div w:id="195971080">
          <w:marLeft w:val="0"/>
          <w:marRight w:val="0"/>
          <w:marTop w:val="0"/>
          <w:marBottom w:val="0"/>
          <w:divBdr>
            <w:top w:val="none" w:sz="0" w:space="0" w:color="auto"/>
            <w:left w:val="none" w:sz="0" w:space="0" w:color="auto"/>
            <w:bottom w:val="none" w:sz="0" w:space="0" w:color="auto"/>
            <w:right w:val="none" w:sz="0" w:space="0" w:color="auto"/>
          </w:divBdr>
        </w:div>
        <w:div w:id="2143233878">
          <w:marLeft w:val="0"/>
          <w:marRight w:val="0"/>
          <w:marTop w:val="0"/>
          <w:marBottom w:val="0"/>
          <w:divBdr>
            <w:top w:val="none" w:sz="0" w:space="0" w:color="auto"/>
            <w:left w:val="none" w:sz="0" w:space="0" w:color="auto"/>
            <w:bottom w:val="none" w:sz="0" w:space="0" w:color="auto"/>
            <w:right w:val="none" w:sz="0" w:space="0" w:color="auto"/>
          </w:divBdr>
        </w:div>
        <w:div w:id="415324949">
          <w:marLeft w:val="0"/>
          <w:marRight w:val="0"/>
          <w:marTop w:val="0"/>
          <w:marBottom w:val="0"/>
          <w:divBdr>
            <w:top w:val="none" w:sz="0" w:space="0" w:color="auto"/>
            <w:left w:val="none" w:sz="0" w:space="0" w:color="auto"/>
            <w:bottom w:val="none" w:sz="0" w:space="0" w:color="auto"/>
            <w:right w:val="none" w:sz="0" w:space="0" w:color="auto"/>
          </w:divBdr>
        </w:div>
        <w:div w:id="1639872235">
          <w:marLeft w:val="0"/>
          <w:marRight w:val="0"/>
          <w:marTop w:val="0"/>
          <w:marBottom w:val="0"/>
          <w:divBdr>
            <w:top w:val="none" w:sz="0" w:space="0" w:color="auto"/>
            <w:left w:val="none" w:sz="0" w:space="0" w:color="auto"/>
            <w:bottom w:val="none" w:sz="0" w:space="0" w:color="auto"/>
            <w:right w:val="none" w:sz="0" w:space="0" w:color="auto"/>
          </w:divBdr>
        </w:div>
        <w:div w:id="1396587444">
          <w:marLeft w:val="0"/>
          <w:marRight w:val="0"/>
          <w:marTop w:val="0"/>
          <w:marBottom w:val="0"/>
          <w:divBdr>
            <w:top w:val="none" w:sz="0" w:space="0" w:color="auto"/>
            <w:left w:val="none" w:sz="0" w:space="0" w:color="auto"/>
            <w:bottom w:val="none" w:sz="0" w:space="0" w:color="auto"/>
            <w:right w:val="none" w:sz="0" w:space="0" w:color="auto"/>
          </w:divBdr>
        </w:div>
        <w:div w:id="2025354336">
          <w:marLeft w:val="0"/>
          <w:marRight w:val="0"/>
          <w:marTop w:val="0"/>
          <w:marBottom w:val="0"/>
          <w:divBdr>
            <w:top w:val="none" w:sz="0" w:space="0" w:color="auto"/>
            <w:left w:val="none" w:sz="0" w:space="0" w:color="auto"/>
            <w:bottom w:val="none" w:sz="0" w:space="0" w:color="auto"/>
            <w:right w:val="none" w:sz="0" w:space="0" w:color="auto"/>
          </w:divBdr>
        </w:div>
        <w:div w:id="732504783">
          <w:marLeft w:val="0"/>
          <w:marRight w:val="0"/>
          <w:marTop w:val="0"/>
          <w:marBottom w:val="0"/>
          <w:divBdr>
            <w:top w:val="none" w:sz="0" w:space="0" w:color="auto"/>
            <w:left w:val="none" w:sz="0" w:space="0" w:color="auto"/>
            <w:bottom w:val="none" w:sz="0" w:space="0" w:color="auto"/>
            <w:right w:val="none" w:sz="0" w:space="0" w:color="auto"/>
          </w:divBdr>
        </w:div>
        <w:div w:id="2032755385">
          <w:marLeft w:val="0"/>
          <w:marRight w:val="0"/>
          <w:marTop w:val="0"/>
          <w:marBottom w:val="0"/>
          <w:divBdr>
            <w:top w:val="none" w:sz="0" w:space="0" w:color="auto"/>
            <w:left w:val="none" w:sz="0" w:space="0" w:color="auto"/>
            <w:bottom w:val="none" w:sz="0" w:space="0" w:color="auto"/>
            <w:right w:val="none" w:sz="0" w:space="0" w:color="auto"/>
          </w:divBdr>
        </w:div>
        <w:div w:id="172762854">
          <w:marLeft w:val="0"/>
          <w:marRight w:val="0"/>
          <w:marTop w:val="0"/>
          <w:marBottom w:val="0"/>
          <w:divBdr>
            <w:top w:val="none" w:sz="0" w:space="0" w:color="auto"/>
            <w:left w:val="none" w:sz="0" w:space="0" w:color="auto"/>
            <w:bottom w:val="none" w:sz="0" w:space="0" w:color="auto"/>
            <w:right w:val="none" w:sz="0" w:space="0" w:color="auto"/>
          </w:divBdr>
        </w:div>
        <w:div w:id="181632426">
          <w:marLeft w:val="0"/>
          <w:marRight w:val="0"/>
          <w:marTop w:val="0"/>
          <w:marBottom w:val="0"/>
          <w:divBdr>
            <w:top w:val="none" w:sz="0" w:space="0" w:color="auto"/>
            <w:left w:val="none" w:sz="0" w:space="0" w:color="auto"/>
            <w:bottom w:val="none" w:sz="0" w:space="0" w:color="auto"/>
            <w:right w:val="none" w:sz="0" w:space="0" w:color="auto"/>
          </w:divBdr>
          <w:divsChild>
            <w:div w:id="1504390990">
              <w:marLeft w:val="0"/>
              <w:marRight w:val="0"/>
              <w:marTop w:val="0"/>
              <w:marBottom w:val="0"/>
              <w:divBdr>
                <w:top w:val="none" w:sz="0" w:space="0" w:color="auto"/>
                <w:left w:val="none" w:sz="0" w:space="0" w:color="auto"/>
                <w:bottom w:val="none" w:sz="0" w:space="0" w:color="auto"/>
                <w:right w:val="none" w:sz="0" w:space="0" w:color="auto"/>
              </w:divBdr>
            </w:div>
            <w:div w:id="1795560566">
              <w:marLeft w:val="0"/>
              <w:marRight w:val="0"/>
              <w:marTop w:val="0"/>
              <w:marBottom w:val="0"/>
              <w:divBdr>
                <w:top w:val="none" w:sz="0" w:space="0" w:color="auto"/>
                <w:left w:val="none" w:sz="0" w:space="0" w:color="auto"/>
                <w:bottom w:val="none" w:sz="0" w:space="0" w:color="auto"/>
                <w:right w:val="none" w:sz="0" w:space="0" w:color="auto"/>
              </w:divBdr>
            </w:div>
            <w:div w:id="100347180">
              <w:marLeft w:val="0"/>
              <w:marRight w:val="0"/>
              <w:marTop w:val="0"/>
              <w:marBottom w:val="0"/>
              <w:divBdr>
                <w:top w:val="none" w:sz="0" w:space="0" w:color="auto"/>
                <w:left w:val="none" w:sz="0" w:space="0" w:color="auto"/>
                <w:bottom w:val="none" w:sz="0" w:space="0" w:color="auto"/>
                <w:right w:val="none" w:sz="0" w:space="0" w:color="auto"/>
              </w:divBdr>
            </w:div>
          </w:divsChild>
        </w:div>
        <w:div w:id="377320467">
          <w:marLeft w:val="0"/>
          <w:marRight w:val="0"/>
          <w:marTop w:val="0"/>
          <w:marBottom w:val="0"/>
          <w:divBdr>
            <w:top w:val="none" w:sz="0" w:space="0" w:color="auto"/>
            <w:left w:val="none" w:sz="0" w:space="0" w:color="auto"/>
            <w:bottom w:val="none" w:sz="0" w:space="0" w:color="auto"/>
            <w:right w:val="none" w:sz="0" w:space="0" w:color="auto"/>
          </w:divBdr>
        </w:div>
        <w:div w:id="789515737">
          <w:marLeft w:val="0"/>
          <w:marRight w:val="0"/>
          <w:marTop w:val="0"/>
          <w:marBottom w:val="0"/>
          <w:divBdr>
            <w:top w:val="none" w:sz="0" w:space="0" w:color="auto"/>
            <w:left w:val="none" w:sz="0" w:space="0" w:color="auto"/>
            <w:bottom w:val="none" w:sz="0" w:space="0" w:color="auto"/>
            <w:right w:val="none" w:sz="0" w:space="0" w:color="auto"/>
          </w:divBdr>
        </w:div>
        <w:div w:id="1021518187">
          <w:marLeft w:val="0"/>
          <w:marRight w:val="0"/>
          <w:marTop w:val="0"/>
          <w:marBottom w:val="0"/>
          <w:divBdr>
            <w:top w:val="none" w:sz="0" w:space="0" w:color="auto"/>
            <w:left w:val="none" w:sz="0" w:space="0" w:color="auto"/>
            <w:bottom w:val="none" w:sz="0" w:space="0" w:color="auto"/>
            <w:right w:val="none" w:sz="0" w:space="0" w:color="auto"/>
          </w:divBdr>
        </w:div>
        <w:div w:id="244191927">
          <w:marLeft w:val="0"/>
          <w:marRight w:val="0"/>
          <w:marTop w:val="0"/>
          <w:marBottom w:val="0"/>
          <w:divBdr>
            <w:top w:val="none" w:sz="0" w:space="0" w:color="auto"/>
            <w:left w:val="none" w:sz="0" w:space="0" w:color="auto"/>
            <w:bottom w:val="none" w:sz="0" w:space="0" w:color="auto"/>
            <w:right w:val="none" w:sz="0" w:space="0" w:color="auto"/>
          </w:divBdr>
        </w:div>
        <w:div w:id="258417265">
          <w:marLeft w:val="0"/>
          <w:marRight w:val="0"/>
          <w:marTop w:val="0"/>
          <w:marBottom w:val="0"/>
          <w:divBdr>
            <w:top w:val="none" w:sz="0" w:space="0" w:color="auto"/>
            <w:left w:val="none" w:sz="0" w:space="0" w:color="auto"/>
            <w:bottom w:val="none" w:sz="0" w:space="0" w:color="auto"/>
            <w:right w:val="none" w:sz="0" w:space="0" w:color="auto"/>
          </w:divBdr>
        </w:div>
        <w:div w:id="764961860">
          <w:marLeft w:val="0"/>
          <w:marRight w:val="0"/>
          <w:marTop w:val="0"/>
          <w:marBottom w:val="0"/>
          <w:divBdr>
            <w:top w:val="none" w:sz="0" w:space="0" w:color="auto"/>
            <w:left w:val="none" w:sz="0" w:space="0" w:color="auto"/>
            <w:bottom w:val="none" w:sz="0" w:space="0" w:color="auto"/>
            <w:right w:val="none" w:sz="0" w:space="0" w:color="auto"/>
          </w:divBdr>
          <w:divsChild>
            <w:div w:id="1836919782">
              <w:marLeft w:val="-75"/>
              <w:marRight w:val="0"/>
              <w:marTop w:val="30"/>
              <w:marBottom w:val="30"/>
              <w:divBdr>
                <w:top w:val="none" w:sz="0" w:space="0" w:color="auto"/>
                <w:left w:val="none" w:sz="0" w:space="0" w:color="auto"/>
                <w:bottom w:val="none" w:sz="0" w:space="0" w:color="auto"/>
                <w:right w:val="none" w:sz="0" w:space="0" w:color="auto"/>
              </w:divBdr>
              <w:divsChild>
                <w:div w:id="862980007">
                  <w:marLeft w:val="0"/>
                  <w:marRight w:val="0"/>
                  <w:marTop w:val="0"/>
                  <w:marBottom w:val="0"/>
                  <w:divBdr>
                    <w:top w:val="none" w:sz="0" w:space="0" w:color="auto"/>
                    <w:left w:val="none" w:sz="0" w:space="0" w:color="auto"/>
                    <w:bottom w:val="none" w:sz="0" w:space="0" w:color="auto"/>
                    <w:right w:val="none" w:sz="0" w:space="0" w:color="auto"/>
                  </w:divBdr>
                  <w:divsChild>
                    <w:div w:id="1835027616">
                      <w:marLeft w:val="0"/>
                      <w:marRight w:val="0"/>
                      <w:marTop w:val="0"/>
                      <w:marBottom w:val="0"/>
                      <w:divBdr>
                        <w:top w:val="none" w:sz="0" w:space="0" w:color="auto"/>
                        <w:left w:val="none" w:sz="0" w:space="0" w:color="auto"/>
                        <w:bottom w:val="none" w:sz="0" w:space="0" w:color="auto"/>
                        <w:right w:val="none" w:sz="0" w:space="0" w:color="auto"/>
                      </w:divBdr>
                    </w:div>
                  </w:divsChild>
                </w:div>
                <w:div w:id="1426657368">
                  <w:marLeft w:val="0"/>
                  <w:marRight w:val="0"/>
                  <w:marTop w:val="0"/>
                  <w:marBottom w:val="0"/>
                  <w:divBdr>
                    <w:top w:val="none" w:sz="0" w:space="0" w:color="auto"/>
                    <w:left w:val="none" w:sz="0" w:space="0" w:color="auto"/>
                    <w:bottom w:val="none" w:sz="0" w:space="0" w:color="auto"/>
                    <w:right w:val="none" w:sz="0" w:space="0" w:color="auto"/>
                  </w:divBdr>
                  <w:divsChild>
                    <w:div w:id="724984934">
                      <w:marLeft w:val="0"/>
                      <w:marRight w:val="0"/>
                      <w:marTop w:val="0"/>
                      <w:marBottom w:val="0"/>
                      <w:divBdr>
                        <w:top w:val="none" w:sz="0" w:space="0" w:color="auto"/>
                        <w:left w:val="none" w:sz="0" w:space="0" w:color="auto"/>
                        <w:bottom w:val="none" w:sz="0" w:space="0" w:color="auto"/>
                        <w:right w:val="none" w:sz="0" w:space="0" w:color="auto"/>
                      </w:divBdr>
                    </w:div>
                  </w:divsChild>
                </w:div>
                <w:div w:id="2002074982">
                  <w:marLeft w:val="0"/>
                  <w:marRight w:val="0"/>
                  <w:marTop w:val="0"/>
                  <w:marBottom w:val="0"/>
                  <w:divBdr>
                    <w:top w:val="none" w:sz="0" w:space="0" w:color="auto"/>
                    <w:left w:val="none" w:sz="0" w:space="0" w:color="auto"/>
                    <w:bottom w:val="none" w:sz="0" w:space="0" w:color="auto"/>
                    <w:right w:val="none" w:sz="0" w:space="0" w:color="auto"/>
                  </w:divBdr>
                  <w:divsChild>
                    <w:div w:id="283462591">
                      <w:marLeft w:val="0"/>
                      <w:marRight w:val="0"/>
                      <w:marTop w:val="0"/>
                      <w:marBottom w:val="0"/>
                      <w:divBdr>
                        <w:top w:val="none" w:sz="0" w:space="0" w:color="auto"/>
                        <w:left w:val="none" w:sz="0" w:space="0" w:color="auto"/>
                        <w:bottom w:val="none" w:sz="0" w:space="0" w:color="auto"/>
                        <w:right w:val="none" w:sz="0" w:space="0" w:color="auto"/>
                      </w:divBdr>
                    </w:div>
                  </w:divsChild>
                </w:div>
                <w:div w:id="763234369">
                  <w:marLeft w:val="0"/>
                  <w:marRight w:val="0"/>
                  <w:marTop w:val="0"/>
                  <w:marBottom w:val="0"/>
                  <w:divBdr>
                    <w:top w:val="none" w:sz="0" w:space="0" w:color="auto"/>
                    <w:left w:val="none" w:sz="0" w:space="0" w:color="auto"/>
                    <w:bottom w:val="none" w:sz="0" w:space="0" w:color="auto"/>
                    <w:right w:val="none" w:sz="0" w:space="0" w:color="auto"/>
                  </w:divBdr>
                  <w:divsChild>
                    <w:div w:id="228686841">
                      <w:marLeft w:val="0"/>
                      <w:marRight w:val="0"/>
                      <w:marTop w:val="0"/>
                      <w:marBottom w:val="0"/>
                      <w:divBdr>
                        <w:top w:val="none" w:sz="0" w:space="0" w:color="auto"/>
                        <w:left w:val="none" w:sz="0" w:space="0" w:color="auto"/>
                        <w:bottom w:val="none" w:sz="0" w:space="0" w:color="auto"/>
                        <w:right w:val="none" w:sz="0" w:space="0" w:color="auto"/>
                      </w:divBdr>
                    </w:div>
                  </w:divsChild>
                </w:div>
                <w:div w:id="159584207">
                  <w:marLeft w:val="0"/>
                  <w:marRight w:val="0"/>
                  <w:marTop w:val="0"/>
                  <w:marBottom w:val="0"/>
                  <w:divBdr>
                    <w:top w:val="none" w:sz="0" w:space="0" w:color="auto"/>
                    <w:left w:val="none" w:sz="0" w:space="0" w:color="auto"/>
                    <w:bottom w:val="none" w:sz="0" w:space="0" w:color="auto"/>
                    <w:right w:val="none" w:sz="0" w:space="0" w:color="auto"/>
                  </w:divBdr>
                  <w:divsChild>
                    <w:div w:id="606741098">
                      <w:marLeft w:val="0"/>
                      <w:marRight w:val="0"/>
                      <w:marTop w:val="0"/>
                      <w:marBottom w:val="0"/>
                      <w:divBdr>
                        <w:top w:val="none" w:sz="0" w:space="0" w:color="auto"/>
                        <w:left w:val="none" w:sz="0" w:space="0" w:color="auto"/>
                        <w:bottom w:val="none" w:sz="0" w:space="0" w:color="auto"/>
                        <w:right w:val="none" w:sz="0" w:space="0" w:color="auto"/>
                      </w:divBdr>
                    </w:div>
                    <w:div w:id="1498111205">
                      <w:marLeft w:val="0"/>
                      <w:marRight w:val="0"/>
                      <w:marTop w:val="0"/>
                      <w:marBottom w:val="0"/>
                      <w:divBdr>
                        <w:top w:val="none" w:sz="0" w:space="0" w:color="auto"/>
                        <w:left w:val="none" w:sz="0" w:space="0" w:color="auto"/>
                        <w:bottom w:val="none" w:sz="0" w:space="0" w:color="auto"/>
                        <w:right w:val="none" w:sz="0" w:space="0" w:color="auto"/>
                      </w:divBdr>
                    </w:div>
                    <w:div w:id="1644192247">
                      <w:marLeft w:val="0"/>
                      <w:marRight w:val="0"/>
                      <w:marTop w:val="0"/>
                      <w:marBottom w:val="0"/>
                      <w:divBdr>
                        <w:top w:val="none" w:sz="0" w:space="0" w:color="auto"/>
                        <w:left w:val="none" w:sz="0" w:space="0" w:color="auto"/>
                        <w:bottom w:val="none" w:sz="0" w:space="0" w:color="auto"/>
                        <w:right w:val="none" w:sz="0" w:space="0" w:color="auto"/>
                      </w:divBdr>
                    </w:div>
                    <w:div w:id="1495296811">
                      <w:marLeft w:val="0"/>
                      <w:marRight w:val="0"/>
                      <w:marTop w:val="0"/>
                      <w:marBottom w:val="0"/>
                      <w:divBdr>
                        <w:top w:val="none" w:sz="0" w:space="0" w:color="auto"/>
                        <w:left w:val="none" w:sz="0" w:space="0" w:color="auto"/>
                        <w:bottom w:val="none" w:sz="0" w:space="0" w:color="auto"/>
                        <w:right w:val="none" w:sz="0" w:space="0" w:color="auto"/>
                      </w:divBdr>
                    </w:div>
                  </w:divsChild>
                </w:div>
                <w:div w:id="1133329759">
                  <w:marLeft w:val="0"/>
                  <w:marRight w:val="0"/>
                  <w:marTop w:val="0"/>
                  <w:marBottom w:val="0"/>
                  <w:divBdr>
                    <w:top w:val="none" w:sz="0" w:space="0" w:color="auto"/>
                    <w:left w:val="none" w:sz="0" w:space="0" w:color="auto"/>
                    <w:bottom w:val="none" w:sz="0" w:space="0" w:color="auto"/>
                    <w:right w:val="none" w:sz="0" w:space="0" w:color="auto"/>
                  </w:divBdr>
                  <w:divsChild>
                    <w:div w:id="2130707607">
                      <w:marLeft w:val="0"/>
                      <w:marRight w:val="0"/>
                      <w:marTop w:val="0"/>
                      <w:marBottom w:val="0"/>
                      <w:divBdr>
                        <w:top w:val="none" w:sz="0" w:space="0" w:color="auto"/>
                        <w:left w:val="none" w:sz="0" w:space="0" w:color="auto"/>
                        <w:bottom w:val="none" w:sz="0" w:space="0" w:color="auto"/>
                        <w:right w:val="none" w:sz="0" w:space="0" w:color="auto"/>
                      </w:divBdr>
                    </w:div>
                    <w:div w:id="240021214">
                      <w:marLeft w:val="0"/>
                      <w:marRight w:val="0"/>
                      <w:marTop w:val="0"/>
                      <w:marBottom w:val="0"/>
                      <w:divBdr>
                        <w:top w:val="none" w:sz="0" w:space="0" w:color="auto"/>
                        <w:left w:val="none" w:sz="0" w:space="0" w:color="auto"/>
                        <w:bottom w:val="none" w:sz="0" w:space="0" w:color="auto"/>
                        <w:right w:val="none" w:sz="0" w:space="0" w:color="auto"/>
                      </w:divBdr>
                    </w:div>
                    <w:div w:id="1932005539">
                      <w:marLeft w:val="0"/>
                      <w:marRight w:val="0"/>
                      <w:marTop w:val="0"/>
                      <w:marBottom w:val="0"/>
                      <w:divBdr>
                        <w:top w:val="none" w:sz="0" w:space="0" w:color="auto"/>
                        <w:left w:val="none" w:sz="0" w:space="0" w:color="auto"/>
                        <w:bottom w:val="none" w:sz="0" w:space="0" w:color="auto"/>
                        <w:right w:val="none" w:sz="0" w:space="0" w:color="auto"/>
                      </w:divBdr>
                    </w:div>
                    <w:div w:id="979188261">
                      <w:marLeft w:val="0"/>
                      <w:marRight w:val="0"/>
                      <w:marTop w:val="0"/>
                      <w:marBottom w:val="0"/>
                      <w:divBdr>
                        <w:top w:val="none" w:sz="0" w:space="0" w:color="auto"/>
                        <w:left w:val="none" w:sz="0" w:space="0" w:color="auto"/>
                        <w:bottom w:val="none" w:sz="0" w:space="0" w:color="auto"/>
                        <w:right w:val="none" w:sz="0" w:space="0" w:color="auto"/>
                      </w:divBdr>
                    </w:div>
                  </w:divsChild>
                </w:div>
                <w:div w:id="552696277">
                  <w:marLeft w:val="0"/>
                  <w:marRight w:val="0"/>
                  <w:marTop w:val="0"/>
                  <w:marBottom w:val="0"/>
                  <w:divBdr>
                    <w:top w:val="none" w:sz="0" w:space="0" w:color="auto"/>
                    <w:left w:val="none" w:sz="0" w:space="0" w:color="auto"/>
                    <w:bottom w:val="none" w:sz="0" w:space="0" w:color="auto"/>
                    <w:right w:val="none" w:sz="0" w:space="0" w:color="auto"/>
                  </w:divBdr>
                  <w:divsChild>
                    <w:div w:id="1948460019">
                      <w:marLeft w:val="0"/>
                      <w:marRight w:val="0"/>
                      <w:marTop w:val="0"/>
                      <w:marBottom w:val="0"/>
                      <w:divBdr>
                        <w:top w:val="none" w:sz="0" w:space="0" w:color="auto"/>
                        <w:left w:val="none" w:sz="0" w:space="0" w:color="auto"/>
                        <w:bottom w:val="none" w:sz="0" w:space="0" w:color="auto"/>
                        <w:right w:val="none" w:sz="0" w:space="0" w:color="auto"/>
                      </w:divBdr>
                    </w:div>
                  </w:divsChild>
                </w:div>
                <w:div w:id="1156264522">
                  <w:marLeft w:val="0"/>
                  <w:marRight w:val="0"/>
                  <w:marTop w:val="0"/>
                  <w:marBottom w:val="0"/>
                  <w:divBdr>
                    <w:top w:val="none" w:sz="0" w:space="0" w:color="auto"/>
                    <w:left w:val="none" w:sz="0" w:space="0" w:color="auto"/>
                    <w:bottom w:val="none" w:sz="0" w:space="0" w:color="auto"/>
                    <w:right w:val="none" w:sz="0" w:space="0" w:color="auto"/>
                  </w:divBdr>
                  <w:divsChild>
                    <w:div w:id="290748881">
                      <w:marLeft w:val="0"/>
                      <w:marRight w:val="0"/>
                      <w:marTop w:val="0"/>
                      <w:marBottom w:val="0"/>
                      <w:divBdr>
                        <w:top w:val="none" w:sz="0" w:space="0" w:color="auto"/>
                        <w:left w:val="none" w:sz="0" w:space="0" w:color="auto"/>
                        <w:bottom w:val="none" w:sz="0" w:space="0" w:color="auto"/>
                        <w:right w:val="none" w:sz="0" w:space="0" w:color="auto"/>
                      </w:divBdr>
                    </w:div>
                    <w:div w:id="2098941233">
                      <w:marLeft w:val="0"/>
                      <w:marRight w:val="0"/>
                      <w:marTop w:val="0"/>
                      <w:marBottom w:val="0"/>
                      <w:divBdr>
                        <w:top w:val="none" w:sz="0" w:space="0" w:color="auto"/>
                        <w:left w:val="none" w:sz="0" w:space="0" w:color="auto"/>
                        <w:bottom w:val="none" w:sz="0" w:space="0" w:color="auto"/>
                        <w:right w:val="none" w:sz="0" w:space="0" w:color="auto"/>
                      </w:divBdr>
                    </w:div>
                    <w:div w:id="1932346398">
                      <w:marLeft w:val="0"/>
                      <w:marRight w:val="0"/>
                      <w:marTop w:val="0"/>
                      <w:marBottom w:val="0"/>
                      <w:divBdr>
                        <w:top w:val="none" w:sz="0" w:space="0" w:color="auto"/>
                        <w:left w:val="none" w:sz="0" w:space="0" w:color="auto"/>
                        <w:bottom w:val="none" w:sz="0" w:space="0" w:color="auto"/>
                        <w:right w:val="none" w:sz="0" w:space="0" w:color="auto"/>
                      </w:divBdr>
                    </w:div>
                  </w:divsChild>
                </w:div>
                <w:div w:id="553931674">
                  <w:marLeft w:val="0"/>
                  <w:marRight w:val="0"/>
                  <w:marTop w:val="0"/>
                  <w:marBottom w:val="0"/>
                  <w:divBdr>
                    <w:top w:val="none" w:sz="0" w:space="0" w:color="auto"/>
                    <w:left w:val="none" w:sz="0" w:space="0" w:color="auto"/>
                    <w:bottom w:val="none" w:sz="0" w:space="0" w:color="auto"/>
                    <w:right w:val="none" w:sz="0" w:space="0" w:color="auto"/>
                  </w:divBdr>
                  <w:divsChild>
                    <w:div w:id="1310942889">
                      <w:marLeft w:val="0"/>
                      <w:marRight w:val="0"/>
                      <w:marTop w:val="0"/>
                      <w:marBottom w:val="0"/>
                      <w:divBdr>
                        <w:top w:val="none" w:sz="0" w:space="0" w:color="auto"/>
                        <w:left w:val="none" w:sz="0" w:space="0" w:color="auto"/>
                        <w:bottom w:val="none" w:sz="0" w:space="0" w:color="auto"/>
                        <w:right w:val="none" w:sz="0" w:space="0" w:color="auto"/>
                      </w:divBdr>
                    </w:div>
                    <w:div w:id="331958377">
                      <w:marLeft w:val="0"/>
                      <w:marRight w:val="0"/>
                      <w:marTop w:val="0"/>
                      <w:marBottom w:val="0"/>
                      <w:divBdr>
                        <w:top w:val="none" w:sz="0" w:space="0" w:color="auto"/>
                        <w:left w:val="none" w:sz="0" w:space="0" w:color="auto"/>
                        <w:bottom w:val="none" w:sz="0" w:space="0" w:color="auto"/>
                        <w:right w:val="none" w:sz="0" w:space="0" w:color="auto"/>
                      </w:divBdr>
                    </w:div>
                    <w:div w:id="2147356584">
                      <w:marLeft w:val="0"/>
                      <w:marRight w:val="0"/>
                      <w:marTop w:val="0"/>
                      <w:marBottom w:val="0"/>
                      <w:divBdr>
                        <w:top w:val="none" w:sz="0" w:space="0" w:color="auto"/>
                        <w:left w:val="none" w:sz="0" w:space="0" w:color="auto"/>
                        <w:bottom w:val="none" w:sz="0" w:space="0" w:color="auto"/>
                        <w:right w:val="none" w:sz="0" w:space="0" w:color="auto"/>
                      </w:divBdr>
                    </w:div>
                  </w:divsChild>
                </w:div>
                <w:div w:id="804275538">
                  <w:marLeft w:val="0"/>
                  <w:marRight w:val="0"/>
                  <w:marTop w:val="0"/>
                  <w:marBottom w:val="0"/>
                  <w:divBdr>
                    <w:top w:val="none" w:sz="0" w:space="0" w:color="auto"/>
                    <w:left w:val="none" w:sz="0" w:space="0" w:color="auto"/>
                    <w:bottom w:val="none" w:sz="0" w:space="0" w:color="auto"/>
                    <w:right w:val="none" w:sz="0" w:space="0" w:color="auto"/>
                  </w:divBdr>
                  <w:divsChild>
                    <w:div w:id="1536385616">
                      <w:marLeft w:val="0"/>
                      <w:marRight w:val="0"/>
                      <w:marTop w:val="0"/>
                      <w:marBottom w:val="0"/>
                      <w:divBdr>
                        <w:top w:val="none" w:sz="0" w:space="0" w:color="auto"/>
                        <w:left w:val="none" w:sz="0" w:space="0" w:color="auto"/>
                        <w:bottom w:val="none" w:sz="0" w:space="0" w:color="auto"/>
                        <w:right w:val="none" w:sz="0" w:space="0" w:color="auto"/>
                      </w:divBdr>
                    </w:div>
                  </w:divsChild>
                </w:div>
                <w:div w:id="481117867">
                  <w:marLeft w:val="0"/>
                  <w:marRight w:val="0"/>
                  <w:marTop w:val="0"/>
                  <w:marBottom w:val="0"/>
                  <w:divBdr>
                    <w:top w:val="none" w:sz="0" w:space="0" w:color="auto"/>
                    <w:left w:val="none" w:sz="0" w:space="0" w:color="auto"/>
                    <w:bottom w:val="none" w:sz="0" w:space="0" w:color="auto"/>
                    <w:right w:val="none" w:sz="0" w:space="0" w:color="auto"/>
                  </w:divBdr>
                  <w:divsChild>
                    <w:div w:id="1686636240">
                      <w:marLeft w:val="0"/>
                      <w:marRight w:val="0"/>
                      <w:marTop w:val="0"/>
                      <w:marBottom w:val="0"/>
                      <w:divBdr>
                        <w:top w:val="none" w:sz="0" w:space="0" w:color="auto"/>
                        <w:left w:val="none" w:sz="0" w:space="0" w:color="auto"/>
                        <w:bottom w:val="none" w:sz="0" w:space="0" w:color="auto"/>
                        <w:right w:val="none" w:sz="0" w:space="0" w:color="auto"/>
                      </w:divBdr>
                    </w:div>
                    <w:div w:id="1829395974">
                      <w:marLeft w:val="0"/>
                      <w:marRight w:val="0"/>
                      <w:marTop w:val="0"/>
                      <w:marBottom w:val="0"/>
                      <w:divBdr>
                        <w:top w:val="none" w:sz="0" w:space="0" w:color="auto"/>
                        <w:left w:val="none" w:sz="0" w:space="0" w:color="auto"/>
                        <w:bottom w:val="none" w:sz="0" w:space="0" w:color="auto"/>
                        <w:right w:val="none" w:sz="0" w:space="0" w:color="auto"/>
                      </w:divBdr>
                    </w:div>
                    <w:div w:id="602109487">
                      <w:marLeft w:val="0"/>
                      <w:marRight w:val="0"/>
                      <w:marTop w:val="0"/>
                      <w:marBottom w:val="0"/>
                      <w:divBdr>
                        <w:top w:val="none" w:sz="0" w:space="0" w:color="auto"/>
                        <w:left w:val="none" w:sz="0" w:space="0" w:color="auto"/>
                        <w:bottom w:val="none" w:sz="0" w:space="0" w:color="auto"/>
                        <w:right w:val="none" w:sz="0" w:space="0" w:color="auto"/>
                      </w:divBdr>
                    </w:div>
                  </w:divsChild>
                </w:div>
                <w:div w:id="252520857">
                  <w:marLeft w:val="0"/>
                  <w:marRight w:val="0"/>
                  <w:marTop w:val="0"/>
                  <w:marBottom w:val="0"/>
                  <w:divBdr>
                    <w:top w:val="none" w:sz="0" w:space="0" w:color="auto"/>
                    <w:left w:val="none" w:sz="0" w:space="0" w:color="auto"/>
                    <w:bottom w:val="none" w:sz="0" w:space="0" w:color="auto"/>
                    <w:right w:val="none" w:sz="0" w:space="0" w:color="auto"/>
                  </w:divBdr>
                  <w:divsChild>
                    <w:div w:id="457845340">
                      <w:marLeft w:val="0"/>
                      <w:marRight w:val="0"/>
                      <w:marTop w:val="0"/>
                      <w:marBottom w:val="0"/>
                      <w:divBdr>
                        <w:top w:val="none" w:sz="0" w:space="0" w:color="auto"/>
                        <w:left w:val="none" w:sz="0" w:space="0" w:color="auto"/>
                        <w:bottom w:val="none" w:sz="0" w:space="0" w:color="auto"/>
                        <w:right w:val="none" w:sz="0" w:space="0" w:color="auto"/>
                      </w:divBdr>
                    </w:div>
                    <w:div w:id="524099402">
                      <w:marLeft w:val="0"/>
                      <w:marRight w:val="0"/>
                      <w:marTop w:val="0"/>
                      <w:marBottom w:val="0"/>
                      <w:divBdr>
                        <w:top w:val="none" w:sz="0" w:space="0" w:color="auto"/>
                        <w:left w:val="none" w:sz="0" w:space="0" w:color="auto"/>
                        <w:bottom w:val="none" w:sz="0" w:space="0" w:color="auto"/>
                        <w:right w:val="none" w:sz="0" w:space="0" w:color="auto"/>
                      </w:divBdr>
                    </w:div>
                    <w:div w:id="162260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971665">
          <w:marLeft w:val="0"/>
          <w:marRight w:val="0"/>
          <w:marTop w:val="0"/>
          <w:marBottom w:val="0"/>
          <w:divBdr>
            <w:top w:val="none" w:sz="0" w:space="0" w:color="auto"/>
            <w:left w:val="none" w:sz="0" w:space="0" w:color="auto"/>
            <w:bottom w:val="none" w:sz="0" w:space="0" w:color="auto"/>
            <w:right w:val="none" w:sz="0" w:space="0" w:color="auto"/>
          </w:divBdr>
        </w:div>
        <w:div w:id="1080786873">
          <w:marLeft w:val="0"/>
          <w:marRight w:val="0"/>
          <w:marTop w:val="0"/>
          <w:marBottom w:val="0"/>
          <w:divBdr>
            <w:top w:val="none" w:sz="0" w:space="0" w:color="auto"/>
            <w:left w:val="none" w:sz="0" w:space="0" w:color="auto"/>
            <w:bottom w:val="none" w:sz="0" w:space="0" w:color="auto"/>
            <w:right w:val="none" w:sz="0" w:space="0" w:color="auto"/>
          </w:divBdr>
        </w:div>
        <w:div w:id="368916248">
          <w:marLeft w:val="0"/>
          <w:marRight w:val="0"/>
          <w:marTop w:val="0"/>
          <w:marBottom w:val="0"/>
          <w:divBdr>
            <w:top w:val="none" w:sz="0" w:space="0" w:color="auto"/>
            <w:left w:val="none" w:sz="0" w:space="0" w:color="auto"/>
            <w:bottom w:val="none" w:sz="0" w:space="0" w:color="auto"/>
            <w:right w:val="none" w:sz="0" w:space="0" w:color="auto"/>
          </w:divBdr>
        </w:div>
        <w:div w:id="583341307">
          <w:marLeft w:val="0"/>
          <w:marRight w:val="0"/>
          <w:marTop w:val="0"/>
          <w:marBottom w:val="0"/>
          <w:divBdr>
            <w:top w:val="none" w:sz="0" w:space="0" w:color="auto"/>
            <w:left w:val="none" w:sz="0" w:space="0" w:color="auto"/>
            <w:bottom w:val="none" w:sz="0" w:space="0" w:color="auto"/>
            <w:right w:val="none" w:sz="0" w:space="0" w:color="auto"/>
          </w:divBdr>
        </w:div>
        <w:div w:id="2122452204">
          <w:marLeft w:val="0"/>
          <w:marRight w:val="0"/>
          <w:marTop w:val="0"/>
          <w:marBottom w:val="0"/>
          <w:divBdr>
            <w:top w:val="none" w:sz="0" w:space="0" w:color="auto"/>
            <w:left w:val="none" w:sz="0" w:space="0" w:color="auto"/>
            <w:bottom w:val="none" w:sz="0" w:space="0" w:color="auto"/>
            <w:right w:val="none" w:sz="0" w:space="0" w:color="auto"/>
          </w:divBdr>
        </w:div>
        <w:div w:id="2127117734">
          <w:marLeft w:val="0"/>
          <w:marRight w:val="0"/>
          <w:marTop w:val="0"/>
          <w:marBottom w:val="0"/>
          <w:divBdr>
            <w:top w:val="none" w:sz="0" w:space="0" w:color="auto"/>
            <w:left w:val="none" w:sz="0" w:space="0" w:color="auto"/>
            <w:bottom w:val="none" w:sz="0" w:space="0" w:color="auto"/>
            <w:right w:val="none" w:sz="0" w:space="0" w:color="auto"/>
          </w:divBdr>
          <w:divsChild>
            <w:div w:id="1435321338">
              <w:marLeft w:val="0"/>
              <w:marRight w:val="0"/>
              <w:marTop w:val="0"/>
              <w:marBottom w:val="0"/>
              <w:divBdr>
                <w:top w:val="none" w:sz="0" w:space="0" w:color="auto"/>
                <w:left w:val="none" w:sz="0" w:space="0" w:color="auto"/>
                <w:bottom w:val="none" w:sz="0" w:space="0" w:color="auto"/>
                <w:right w:val="none" w:sz="0" w:space="0" w:color="auto"/>
              </w:divBdr>
            </w:div>
            <w:div w:id="1969506515">
              <w:marLeft w:val="0"/>
              <w:marRight w:val="0"/>
              <w:marTop w:val="0"/>
              <w:marBottom w:val="0"/>
              <w:divBdr>
                <w:top w:val="none" w:sz="0" w:space="0" w:color="auto"/>
                <w:left w:val="none" w:sz="0" w:space="0" w:color="auto"/>
                <w:bottom w:val="none" w:sz="0" w:space="0" w:color="auto"/>
                <w:right w:val="none" w:sz="0" w:space="0" w:color="auto"/>
              </w:divBdr>
            </w:div>
            <w:div w:id="1429617017">
              <w:marLeft w:val="0"/>
              <w:marRight w:val="0"/>
              <w:marTop w:val="0"/>
              <w:marBottom w:val="0"/>
              <w:divBdr>
                <w:top w:val="none" w:sz="0" w:space="0" w:color="auto"/>
                <w:left w:val="none" w:sz="0" w:space="0" w:color="auto"/>
                <w:bottom w:val="none" w:sz="0" w:space="0" w:color="auto"/>
                <w:right w:val="none" w:sz="0" w:space="0" w:color="auto"/>
              </w:divBdr>
            </w:div>
          </w:divsChild>
        </w:div>
        <w:div w:id="279648986">
          <w:marLeft w:val="0"/>
          <w:marRight w:val="0"/>
          <w:marTop w:val="0"/>
          <w:marBottom w:val="0"/>
          <w:divBdr>
            <w:top w:val="none" w:sz="0" w:space="0" w:color="auto"/>
            <w:left w:val="none" w:sz="0" w:space="0" w:color="auto"/>
            <w:bottom w:val="none" w:sz="0" w:space="0" w:color="auto"/>
            <w:right w:val="none" w:sz="0" w:space="0" w:color="auto"/>
          </w:divBdr>
        </w:div>
        <w:div w:id="894588109">
          <w:marLeft w:val="0"/>
          <w:marRight w:val="0"/>
          <w:marTop w:val="0"/>
          <w:marBottom w:val="0"/>
          <w:divBdr>
            <w:top w:val="none" w:sz="0" w:space="0" w:color="auto"/>
            <w:left w:val="none" w:sz="0" w:space="0" w:color="auto"/>
            <w:bottom w:val="none" w:sz="0" w:space="0" w:color="auto"/>
            <w:right w:val="none" w:sz="0" w:space="0" w:color="auto"/>
          </w:divBdr>
        </w:div>
      </w:divsChild>
    </w:div>
    <w:div w:id="1491293446">
      <w:bodyDiv w:val="1"/>
      <w:marLeft w:val="0"/>
      <w:marRight w:val="0"/>
      <w:marTop w:val="0"/>
      <w:marBottom w:val="0"/>
      <w:divBdr>
        <w:top w:val="none" w:sz="0" w:space="0" w:color="auto"/>
        <w:left w:val="none" w:sz="0" w:space="0" w:color="auto"/>
        <w:bottom w:val="none" w:sz="0" w:space="0" w:color="auto"/>
        <w:right w:val="none" w:sz="0" w:space="0" w:color="auto"/>
      </w:divBdr>
    </w:div>
    <w:div w:id="1609505145">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97301538">
      <w:bodyDiv w:val="1"/>
      <w:marLeft w:val="0"/>
      <w:marRight w:val="0"/>
      <w:marTop w:val="0"/>
      <w:marBottom w:val="0"/>
      <w:divBdr>
        <w:top w:val="none" w:sz="0" w:space="0" w:color="auto"/>
        <w:left w:val="none" w:sz="0" w:space="0" w:color="auto"/>
        <w:bottom w:val="none" w:sz="0" w:space="0" w:color="auto"/>
        <w:right w:val="none" w:sz="0" w:space="0" w:color="auto"/>
      </w:divBdr>
    </w:div>
    <w:div w:id="21461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betterhealth.vic.gov.au/community-pharmacist-pilot" TargetMode="External"/><Relationship Id="rId26" Type="http://schemas.openxmlformats.org/officeDocument/2006/relationships/hyperlink" Target="https://www.betterhealth.vic.gov.au/community-pharmacist-pilot" TargetMode="External"/><Relationship Id="rId3" Type="http://schemas.openxmlformats.org/officeDocument/2006/relationships/customXml" Target="../customXml/item3.xml"/><Relationship Id="rId21" Type="http://schemas.openxmlformats.org/officeDocument/2006/relationships/hyperlink" Target="https://www.betterhealth.vic.gov.au/community-pharmacist-pilo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betterhealth.vic.gov.au/community-pharmacist-pilot" TargetMode="External"/><Relationship Id="rId25" Type="http://schemas.openxmlformats.org/officeDocument/2006/relationships/hyperlink" Target="https://www.instagram.com/p/Cy4pdKCs2jL/" TargetMode="External"/><Relationship Id="rId2" Type="http://schemas.openxmlformats.org/officeDocument/2006/relationships/customXml" Target="../customXml/item2.xml"/><Relationship Id="rId16" Type="http://schemas.openxmlformats.org/officeDocument/2006/relationships/hyperlink" Target="https://www.health.vic.gov.au/primary-care/victorian-community-pharmacist-statewide-pilot-resources-for-pharmacists" TargetMode="External"/><Relationship Id="rId20" Type="http://schemas.openxmlformats.org/officeDocument/2006/relationships/hyperlink" Target="https://www.health.vic.gov.au/primary-care/victorian-community-pharmacist-statewide-pilot-resources-for-pharmacists"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facebook.com/VicGovDH/videos/1483159632528593/" TargetMode="External"/><Relationship Id="rId28" Type="http://schemas.openxmlformats.org/officeDocument/2006/relationships/hyperlink" Target="https://www.betterhealth.vic.gov.au/community-pharmacist-pilot" TargetMode="External"/><Relationship Id="rId10" Type="http://schemas.openxmlformats.org/officeDocument/2006/relationships/endnotes" Target="endnotes.xml"/><Relationship Id="rId19" Type="http://schemas.openxmlformats.org/officeDocument/2006/relationships/hyperlink" Target="https://www.betterhealth.vic.gov.au/community-pharmacist-pilot"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3.png"/><Relationship Id="rId27" Type="http://schemas.openxmlformats.org/officeDocument/2006/relationships/hyperlink" Target="https://twitter.com/VicGovDH/status/1717715289377264041"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F09B2A9B27F54CA0FADF9CF6F58BF5" ma:contentTypeVersion="42" ma:contentTypeDescription="Create a new document." ma:contentTypeScope="" ma:versionID="59a52fb17622feca463e8744fd004fc4">
  <xsd:schema xmlns:xsd="http://www.w3.org/2001/XMLSchema" xmlns:xs="http://www.w3.org/2001/XMLSchema" xmlns:p="http://schemas.microsoft.com/office/2006/metadata/properties" xmlns:ns2="48a3a529-1f19-4207-8ed6-979d0ffc11ef" xmlns:ns3="edc24be7-85b6-48b8-bec8-bca4fac6ccab" xmlns:ns4="5ce0f2b5-5be5-4508-bce9-d7011ece0659" targetNamespace="http://schemas.microsoft.com/office/2006/metadata/properties" ma:root="true" ma:fieldsID="e91f48baac8a7a0e46215464e6c25ebf" ns2:_="" ns3:_="" ns4:_="">
    <xsd:import namespace="48a3a529-1f19-4207-8ed6-979d0ffc11ef"/>
    <xsd:import namespace="edc24be7-85b6-48b8-bec8-bca4fac6ccab"/>
    <xsd:import namespace="5ce0f2b5-5be5-4508-bce9-d7011ece0659"/>
    <xsd:element name="properties">
      <xsd:complexType>
        <xsd:sequence>
          <xsd:element name="documentManagement">
            <xsd:complexType>
              <xsd:all>
                <xsd:element ref="ns2:Shar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Owner" minOccurs="0"/>
                <xsd:element ref="ns2:Hyperlinkbase" minOccurs="0"/>
                <xsd:element ref="ns2:Review_x0020_date" minOccurs="0"/>
                <xsd:element ref="ns2:Category" minOccurs="0"/>
                <xsd:element ref="ns2:n344420ac34640a081d490ac6ceaf7fb"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a529-1f19-4207-8ed6-979d0ffc11ef" elementFormDefault="qualified">
    <xsd:import namespace="http://schemas.microsoft.com/office/2006/documentManagement/types"/>
    <xsd:import namespace="http://schemas.microsoft.com/office/infopath/2007/PartnerControls"/>
    <xsd:element name="Share" ma:index="3" nillable="true" ma:displayName="Share" ma:default="Share icon" ma:description="Share icon action button." ma:format="Dropdown" ma:internalName="Share">
      <xsd:simpleType>
        <xsd:restriction base="dms:Text">
          <xsd:maxLength value="255"/>
        </xsd:restriction>
      </xsd:simpleType>
    </xsd:element>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hidden="true" ma:internalName="MediaServiceKeyPoints" ma:readOnly="true">
      <xsd:simpleType>
        <xsd:restriction base="dms:Note"/>
      </xsd:simpleType>
    </xsd:element>
    <xsd:element name="Owner" ma:index="16" nillable="true" ma:displayName="Template owner" ma:description="Owner of the template" ma:format="Dropdown"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yperlinkbase" ma:index="17" nillable="true" ma:displayName="Hyperlink base" ma:description="Link copied from O365 column to this field and placed in the doc property." ma:format="Dropdown" ma:internalName="Hyperlinkbase">
      <xsd:simpleType>
        <xsd:restriction base="dms:Text">
          <xsd:maxLength value="255"/>
        </xsd:restriction>
      </xsd:simpleType>
    </xsd:element>
    <xsd:element name="Review_x0020_date" ma:index="19" nillable="true" ma:displayName="Review date" ma:format="DateOnly" ma:internalName="Review_x0020_date">
      <xsd:simpleType>
        <xsd:restriction base="dms:DateTime"/>
      </xsd:simpleType>
    </xsd:element>
    <xsd:element name="Category" ma:index="22" nillable="true" ma:displayName="Category" ma:description="Type of template" ma:format="Dropdown" ma:internalName="Category">
      <xsd:simpleType>
        <xsd:restriction base="dms:Choice">
          <xsd:enumeration value="Factsheet"/>
          <xsd:enumeration value="Factsheet Landscape"/>
          <xsd:enumeration value="Report"/>
          <xsd:enumeration value="Presentation"/>
          <xsd:enumeration value="COVID-19"/>
        </xsd:restriction>
      </xsd:simpleType>
    </xsd:element>
    <xsd:element name="n344420ac34640a081d490ac6ceaf7fb" ma:index="24" nillable="true" ma:taxonomy="true" ma:internalName="n344420ac34640a081d490ac6ceaf7fb" ma:taxonomyFieldName="Tags" ma:displayName="Tags" ma:default="17;#Templates|74cf097d-f69e-47d4-ab23-b0e64f517102" ma:fieldId="{7344420a-c346-40a0-81d4-90ac6ceaf7fb}" ma:sspId="6e24e156-28e6-48ad-9c0f-4171595c9d94" ma:termSetId="da07054f-236e-4e2b-bd68-a1d5fc8999e1"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c24be7-85b6-48b8-bec8-bca4fac6ccab"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6a03706d-99f5-4714-9c22-0cab5629b031}" ma:internalName="TaxCatchAll" ma:showField="CatchAllData" ma:web="edc24be7-85b6-48b8-bec8-bca4fac6cc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yperlinkbase xmlns="48a3a529-1f19-4207-8ed6-979d0ffc11ef">https://dhhsvicgovau.sharepoint.com/:w:/s/health/EZWEl9KhoINOtvdTc0vI6fcB2xFLTwl0vjCf_o6G9rYw3g</Hyperlinkbase>
    <Owner xmlns="48a3a529-1f19-4207-8ed6-979d0ffc11ef">
      <UserInfo>
        <DisplayName>Publishing Studio (DHHS)</DisplayName>
        <AccountId>73</AccountId>
        <AccountType/>
      </UserInfo>
    </Owner>
    <Share xmlns="48a3a529-1f19-4207-8ed6-979d0ffc11ef">Share icon</Share>
    <Review_x0020_date xmlns="48a3a529-1f19-4207-8ed6-979d0ffc11ef" xsi:nil="true"/>
    <Category xmlns="48a3a529-1f19-4207-8ed6-979d0ffc11ef">Factsheet</Category>
    <TaxCatchAll xmlns="5ce0f2b5-5be5-4508-bce9-d7011ece0659">
      <Value>17</Value>
    </TaxCatchAll>
    <n344420ac34640a081d490ac6ceaf7fb xmlns="48a3a529-1f19-4207-8ed6-979d0ffc11ef">
      <Terms xmlns="http://schemas.microsoft.com/office/infopath/2007/PartnerControls">
        <TermInfo xmlns="http://schemas.microsoft.com/office/infopath/2007/PartnerControls">
          <TermName xmlns="http://schemas.microsoft.com/office/infopath/2007/PartnerControls">Templates</TermName>
          <TermId xmlns="http://schemas.microsoft.com/office/infopath/2007/PartnerControls">74cf097d-f69e-47d4-ab23-b0e64f517102</TermId>
        </TermInfo>
      </Terms>
    </n344420ac34640a081d490ac6ceaf7fb>
  </documentManagement>
</p:properties>
</file>

<file path=customXml/itemProps1.xml><?xml version="1.0" encoding="utf-8"?>
<ds:datastoreItem xmlns:ds="http://schemas.openxmlformats.org/officeDocument/2006/customXml" ds:itemID="{D3D053C6-3833-41EC-B2D5-C27F208B85D1}">
  <ds:schemaRefs>
    <ds:schemaRef ds:uri="http://schemas.openxmlformats.org/officeDocument/2006/bibliography"/>
  </ds:schemaRefs>
</ds:datastoreItem>
</file>

<file path=customXml/itemProps2.xml><?xml version="1.0" encoding="utf-8"?>
<ds:datastoreItem xmlns:ds="http://schemas.openxmlformats.org/officeDocument/2006/customXml" ds:itemID="{58CE1EBB-C189-4849-810F-0EC61D30BAF7}">
  <ds:schemaRefs>
    <ds:schemaRef ds:uri="http://schemas.microsoft.com/sharepoint/v3/contenttype/forms"/>
  </ds:schemaRefs>
</ds:datastoreItem>
</file>

<file path=customXml/itemProps3.xml><?xml version="1.0" encoding="utf-8"?>
<ds:datastoreItem xmlns:ds="http://schemas.openxmlformats.org/officeDocument/2006/customXml" ds:itemID="{A77FA2B9-50F8-4F67-AF0F-B9C1DF5A3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a529-1f19-4207-8ed6-979d0ffc11ef"/>
    <ds:schemaRef ds:uri="edc24be7-85b6-48b8-bec8-bca4fac6ccab"/>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AC28CD-794A-4DE5-9080-AF945367D2A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ce0f2b5-5be5-4508-bce9-d7011ece0659"/>
    <ds:schemaRef ds:uri="edc24be7-85b6-48b8-bec8-bca4fac6ccab"/>
    <ds:schemaRef ds:uri="http://purl.org/dc/elements/1.1/"/>
    <ds:schemaRef ds:uri="http://schemas.microsoft.com/office/2006/metadata/properties"/>
    <ds:schemaRef ds:uri="48a3a529-1f19-4207-8ed6-979d0ffc11e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828</Words>
  <Characters>6679</Characters>
  <Application>Microsoft Office Word</Application>
  <DocSecurity>2</DocSecurity>
  <Lines>55</Lines>
  <Paragraphs>14</Paragraphs>
  <ScaleCrop>false</ScaleCrop>
  <HeadingPairs>
    <vt:vector size="2" baseType="variant">
      <vt:variant>
        <vt:lpstr>Title</vt:lpstr>
      </vt:variant>
      <vt:variant>
        <vt:i4>1</vt:i4>
      </vt:variant>
    </vt:vector>
  </HeadingPairs>
  <TitlesOfParts>
    <vt:vector size="1" baseType="lpstr">
      <vt:lpstr>Community Pharmacist Pilot stakeholder pack</vt:lpstr>
    </vt:vector>
  </TitlesOfParts>
  <Manager/>
  <Company>Victoria State Government, Department of Health</Company>
  <LinksUpToDate>false</LinksUpToDate>
  <CharactersWithSpaces>7493</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Pharmacist Pilot stakeholder pack</dc:title>
  <dc:subject>Victorian Community Pharmacist Pilot promotional resources</dc:subject>
  <dc:creator>Microsoft Office User</dc:creator>
  <cp:keywords>community pharmacy, pilot, resources, promotional materials</cp:keywords>
  <dc:description/>
  <cp:lastModifiedBy>Claire East (Health)</cp:lastModifiedBy>
  <cp:revision>7</cp:revision>
  <cp:lastPrinted>2020-03-30T03:28:00Z</cp:lastPrinted>
  <dcterms:created xsi:type="dcterms:W3CDTF">2023-11-03T02:58:00Z</dcterms:created>
  <dcterms:modified xsi:type="dcterms:W3CDTF">2023-11-03T06:03:00Z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0x010100F6F09B2A9B27F54CA0FADF9CF6F58BF5</vt:lpwstr>
  </property>
  <property fmtid="{D5CDD505-2E9C-101B-9397-08002B2CF9AE}" pid="4" name="version">
    <vt:lpwstr>v5 12032021</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emplateVersion">
    <vt:i4>1</vt:i4>
  </property>
  <property fmtid="{D5CDD505-2E9C-101B-9397-08002B2CF9AE}" pid="9" name="Category">
    <vt:lpwstr>Factsheet</vt:lpwstr>
  </property>
  <property fmtid="{D5CDD505-2E9C-101B-9397-08002B2CF9AE}" pid="10" name="xd_Signature">
    <vt:bool>false</vt:bool>
  </property>
  <property fmtid="{D5CDD505-2E9C-101B-9397-08002B2CF9AE}" pid="11" name="WebPage">
    <vt:lpwstr>https://dhhsvicgovau.sharepoint.com/:w:/s/health/EZWEl9KhoINOtvdTc0vI6fcB2xFLTwl0vjCf_o6G9rYw3g, https://dhhsvicgovau.sharepoint.com/:w:/s/health/EZWEl9KhoINOtvdTc0vI6fcB2xFLTwl0vjCf_o6G9rYw3g</vt:lpwstr>
  </property>
  <property fmtid="{D5CDD505-2E9C-101B-9397-08002B2CF9AE}" pid="12" name="Days before next review">
    <vt:r8>365</vt:r8>
  </property>
  <property fmtid="{D5CDD505-2E9C-101B-9397-08002B2CF9AE}" pid="13" name="_ExtendedDescription">
    <vt:lpwstr/>
  </property>
  <property fmtid="{D5CDD505-2E9C-101B-9397-08002B2CF9AE}" pid="14" name="Tags">
    <vt:lpwstr>17;#Templates|74cf097d-f69e-47d4-ab23-b0e64f517102</vt:lpwstr>
  </property>
  <property fmtid="{D5CDD505-2E9C-101B-9397-08002B2CF9AE}" pid="15" name="MSIP_Label_43e64453-338c-4f93-8a4d-0039a0a41f2a_Enabled">
    <vt:lpwstr>true</vt:lpwstr>
  </property>
  <property fmtid="{D5CDD505-2E9C-101B-9397-08002B2CF9AE}" pid="16" name="MSIP_Label_43e64453-338c-4f93-8a4d-0039a0a41f2a_SetDate">
    <vt:lpwstr>2022-10-05T04:44:21Z</vt:lpwstr>
  </property>
  <property fmtid="{D5CDD505-2E9C-101B-9397-08002B2CF9AE}" pid="17" name="MSIP_Label_43e64453-338c-4f93-8a4d-0039a0a41f2a_Method">
    <vt:lpwstr>Privileged</vt:lpwstr>
  </property>
  <property fmtid="{D5CDD505-2E9C-101B-9397-08002B2CF9AE}" pid="18" name="MSIP_Label_43e64453-338c-4f93-8a4d-0039a0a41f2a_Name">
    <vt:lpwstr>43e64453-338c-4f93-8a4d-0039a0a41f2a</vt:lpwstr>
  </property>
  <property fmtid="{D5CDD505-2E9C-101B-9397-08002B2CF9AE}" pid="19" name="MSIP_Label_43e64453-338c-4f93-8a4d-0039a0a41f2a_SiteId">
    <vt:lpwstr>c0e0601f-0fac-449c-9c88-a104c4eb9f28</vt:lpwstr>
  </property>
  <property fmtid="{D5CDD505-2E9C-101B-9397-08002B2CF9AE}" pid="20" name="MSIP_Label_43e64453-338c-4f93-8a4d-0039a0a41f2a_ActionId">
    <vt:lpwstr>5b0953da-1d06-41e3-80b2-c3d82fe549a2</vt:lpwstr>
  </property>
  <property fmtid="{D5CDD505-2E9C-101B-9397-08002B2CF9AE}" pid="21" name="MSIP_Label_43e64453-338c-4f93-8a4d-0039a0a41f2a_ContentBits">
    <vt:lpwstr>2</vt:lpwstr>
  </property>
</Properties>
</file>